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00A522" w14:textId="2E60B77A" w:rsidR="00EB2467" w:rsidRPr="00AF7B84" w:rsidRDefault="0024635A">
      <w:pPr>
        <w:spacing w:after="115" w:line="259" w:lineRule="auto"/>
        <w:rPr>
          <w:rFonts w:ascii="Arial" w:hAnsi="Arial" w:cs="Arial"/>
          <w:b/>
          <w:sz w:val="36"/>
        </w:rPr>
      </w:pPr>
      <w:r>
        <w:rPr>
          <w:noProof/>
          <w:color w:val="11306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7F0BF7" wp14:editId="0F32E3FA">
                <wp:simplePos x="0" y="0"/>
                <wp:positionH relativeFrom="column">
                  <wp:posOffset>2322195</wp:posOffset>
                </wp:positionH>
                <wp:positionV relativeFrom="paragraph">
                  <wp:posOffset>1228725</wp:posOffset>
                </wp:positionV>
                <wp:extent cx="3410585" cy="665480"/>
                <wp:effectExtent l="0" t="0" r="0" b="0"/>
                <wp:wrapNone/>
                <wp:docPr id="12" name="Rectangle 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0585" cy="6654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19CFB7D" w14:textId="77777777" w:rsidR="00100A4E" w:rsidRPr="00C2362F" w:rsidRDefault="00100A4E" w:rsidP="00F676F4">
                            <w:pPr>
                              <w:spacing w:line="259" w:lineRule="auto"/>
                              <w:rPr>
                                <w:rFonts w:ascii="Open Sans" w:hAnsi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D7753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50"/>
                                <w:szCs w:val="70"/>
                              </w:rPr>
                              <w:t xml:space="preserve"> </w:t>
                            </w:r>
                            <w:r w:rsidRPr="00C2362F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32"/>
                                <w:szCs w:val="32"/>
                              </w:rPr>
                              <w:t>FUNDUSZE EUROPEJSKIE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7F0BF7" id="Rectangle 866" o:spid="_x0000_s1026" style="position:absolute;left:0;text-align:left;margin-left:182.85pt;margin-top:96.75pt;width:268.55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" filled="f" stroked="f">
                <v:textbox inset="0,0,0,0">
                  <w:txbxContent>
                    <w:p w14:paraId="619CFB7D" w14:textId="77777777" w:rsidR="00100A4E" w:rsidRPr="00C2362F" w:rsidRDefault="00100A4E" w:rsidP="00F676F4">
                      <w:pPr>
                        <w:spacing w:line="259" w:lineRule="auto"/>
                        <w:rPr>
                          <w:rFonts w:ascii="Open Sans" w:hAnsi="Open Sans"/>
                          <w:color w:val="FFFFFF"/>
                          <w:sz w:val="32"/>
                          <w:szCs w:val="32"/>
                        </w:rPr>
                      </w:pPr>
                      <w:r w:rsidRPr="000D7753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50"/>
                          <w:szCs w:val="70"/>
                        </w:rPr>
                        <w:t xml:space="preserve"> </w:t>
                      </w:r>
                      <w:r w:rsidRPr="00C2362F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32"/>
                          <w:szCs w:val="32"/>
                        </w:rPr>
                        <w:t>FUNDUSZE EUROPEJSKIE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11306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0FAF8F8" wp14:editId="4AAA9DDB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5575" cy="4535805"/>
                <wp:effectExtent l="0" t="0" r="0" b="0"/>
                <wp:wrapTopAndBottom/>
                <wp:docPr id="1" name="Group 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5575" cy="4535805"/>
                          <a:chOff x="0" y="0"/>
                          <a:chExt cx="77759" cy="45360"/>
                        </a:xfrm>
                      </wpg:grpSpPr>
                      <wps:wsp>
                        <wps:cNvPr id="2" name="Shape 964"/>
                        <wps:cNvSpPr>
                          <a:spLocks/>
                        </wps:cNvSpPr>
                        <wps:spPr bwMode="auto">
                          <a:xfrm>
                            <a:off x="19440" y="19440"/>
                            <a:ext cx="58319" cy="25920"/>
                          </a:xfrm>
                          <a:custGeom>
                            <a:avLst/>
                            <a:gdLst>
                              <a:gd name="T0" fmla="*/ 0 w 5831993"/>
                              <a:gd name="T1" fmla="*/ 0 h 2592007"/>
                              <a:gd name="T2" fmla="*/ 583 w 5831993"/>
                              <a:gd name="T3" fmla="*/ 0 h 2592007"/>
                              <a:gd name="T4" fmla="*/ 583 w 5831993"/>
                              <a:gd name="T5" fmla="*/ 259 h 2592007"/>
                              <a:gd name="T6" fmla="*/ 0 w 5831993"/>
                              <a:gd name="T7" fmla="*/ 259 h 2592007"/>
                              <a:gd name="T8" fmla="*/ 0 w 5831993"/>
                              <a:gd name="T9" fmla="*/ 0 h 259200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831993"/>
                              <a:gd name="T16" fmla="*/ 0 h 2592007"/>
                              <a:gd name="T17" fmla="*/ 5831993 w 5831993"/>
                              <a:gd name="T18" fmla="*/ 2592007 h 259200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831993" h="2592007">
                                <a:moveTo>
                                  <a:pt x="0" y="0"/>
                                </a:moveTo>
                                <a:lnTo>
                                  <a:pt x="5831993" y="0"/>
                                </a:lnTo>
                                <a:lnTo>
                                  <a:pt x="5831993" y="2592007"/>
                                </a:lnTo>
                                <a:lnTo>
                                  <a:pt x="0" y="2592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63356" y="30325"/>
                            <a:ext cx="1581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C17FF3" w14:textId="77777777" w:rsidR="00100A4E" w:rsidRDefault="00100A4E">
                              <w:pPr>
                                <w:spacing w:line="259" w:lineRule="auto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Shape 9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6959" cy="28079"/>
                          </a:xfrm>
                          <a:custGeom>
                            <a:avLst/>
                            <a:gdLst>
                              <a:gd name="T0" fmla="*/ 0 w 6695999"/>
                              <a:gd name="T1" fmla="*/ 0 h 2807995"/>
                              <a:gd name="T2" fmla="*/ 670 w 6695999"/>
                              <a:gd name="T3" fmla="*/ 0 h 2807995"/>
                              <a:gd name="T4" fmla="*/ 670 w 6695999"/>
                              <a:gd name="T5" fmla="*/ 281 h 2807995"/>
                              <a:gd name="T6" fmla="*/ 0 w 6695999"/>
                              <a:gd name="T7" fmla="*/ 281 h 2807995"/>
                              <a:gd name="T8" fmla="*/ 0 w 6695999"/>
                              <a:gd name="T9" fmla="*/ 0 h 280799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695999"/>
                              <a:gd name="T16" fmla="*/ 0 h 2807995"/>
                              <a:gd name="T17" fmla="*/ 6695999 w 6695999"/>
                              <a:gd name="T18" fmla="*/ 2807995 h 2807995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695999" h="2807995">
                                <a:moveTo>
                                  <a:pt x="0" y="0"/>
                                </a:moveTo>
                                <a:lnTo>
                                  <a:pt x="6695999" y="0"/>
                                </a:lnTo>
                                <a:lnTo>
                                  <a:pt x="6695999" y="2807995"/>
                                </a:lnTo>
                                <a:lnTo>
                                  <a:pt x="0" y="2807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966"/>
                        <wps:cNvSpPr>
                          <a:spLocks/>
                        </wps:cNvSpPr>
                        <wps:spPr bwMode="auto">
                          <a:xfrm>
                            <a:off x="19440" y="19439"/>
                            <a:ext cx="12959" cy="8640"/>
                          </a:xfrm>
                          <a:custGeom>
                            <a:avLst/>
                            <a:gdLst>
                              <a:gd name="T0" fmla="*/ 0 w 1295997"/>
                              <a:gd name="T1" fmla="*/ 0 h 863994"/>
                              <a:gd name="T2" fmla="*/ 130 w 1295997"/>
                              <a:gd name="T3" fmla="*/ 0 h 863994"/>
                              <a:gd name="T4" fmla="*/ 130 w 1295997"/>
                              <a:gd name="T5" fmla="*/ 86 h 863994"/>
                              <a:gd name="T6" fmla="*/ 0 w 1295997"/>
                              <a:gd name="T7" fmla="*/ 86 h 863994"/>
                              <a:gd name="T8" fmla="*/ 0 w 1295997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295997"/>
                              <a:gd name="T16" fmla="*/ 0 h 863994"/>
                              <a:gd name="T17" fmla="*/ 1295997 w 1295997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841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967"/>
                        <wps:cNvSpPr>
                          <a:spLocks/>
                        </wps:cNvSpPr>
                        <wps:spPr bwMode="auto">
                          <a:xfrm>
                            <a:off x="32399" y="19439"/>
                            <a:ext cx="34560" cy="8640"/>
                          </a:xfrm>
                          <a:custGeom>
                            <a:avLst/>
                            <a:gdLst>
                              <a:gd name="T0" fmla="*/ 0 w 3456001"/>
                              <a:gd name="T1" fmla="*/ 0 h 863994"/>
                              <a:gd name="T2" fmla="*/ 346 w 3456001"/>
                              <a:gd name="T3" fmla="*/ 0 h 863994"/>
                              <a:gd name="T4" fmla="*/ 346 w 3456001"/>
                              <a:gd name="T5" fmla="*/ 86 h 863994"/>
                              <a:gd name="T6" fmla="*/ 0 w 3456001"/>
                              <a:gd name="T7" fmla="*/ 86 h 863994"/>
                              <a:gd name="T8" fmla="*/ 0 w 3456001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3456001"/>
                              <a:gd name="T16" fmla="*/ 0 h 863994"/>
                              <a:gd name="T17" fmla="*/ 3456001 w 3456001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3456001" h="863994">
                                <a:moveTo>
                                  <a:pt x="0" y="0"/>
                                </a:moveTo>
                                <a:lnTo>
                                  <a:pt x="3456001" y="0"/>
                                </a:lnTo>
                                <a:lnTo>
                                  <a:pt x="3456001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161"/>
                        <wps:cNvSpPr>
                          <a:spLocks/>
                        </wps:cNvSpPr>
                        <wps:spPr bwMode="auto">
                          <a:xfrm>
                            <a:off x="24808" y="19440"/>
                            <a:ext cx="6823" cy="4189"/>
                          </a:xfrm>
                          <a:custGeom>
                            <a:avLst/>
                            <a:gdLst>
                              <a:gd name="T0" fmla="*/ 17 w 682282"/>
                              <a:gd name="T1" fmla="*/ 0 h 418922"/>
                              <a:gd name="T2" fmla="*/ 51 w 682282"/>
                              <a:gd name="T3" fmla="*/ 0 h 418922"/>
                              <a:gd name="T4" fmla="*/ 68 w 682282"/>
                              <a:gd name="T5" fmla="*/ 8 h 418922"/>
                              <a:gd name="T6" fmla="*/ 40 w 682282"/>
                              <a:gd name="T7" fmla="*/ 20 h 418922"/>
                              <a:gd name="T8" fmla="*/ 24 w 682282"/>
                              <a:gd name="T9" fmla="*/ 42 h 418922"/>
                              <a:gd name="T10" fmla="*/ 19 w 682282"/>
                              <a:gd name="T11" fmla="*/ 26 h 418922"/>
                              <a:gd name="T12" fmla="*/ 0 w 682282"/>
                              <a:gd name="T13" fmla="*/ 30 h 418922"/>
                              <a:gd name="T14" fmla="*/ 17 w 682282"/>
                              <a:gd name="T15" fmla="*/ 12 h 418922"/>
                              <a:gd name="T16" fmla="*/ 17 w 682282"/>
                              <a:gd name="T17" fmla="*/ 0 h 41892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682282"/>
                              <a:gd name="T28" fmla="*/ 0 h 418922"/>
                              <a:gd name="T29" fmla="*/ 682282 w 682282"/>
                              <a:gd name="T30" fmla="*/ 418922 h 418922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4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162"/>
                        <wps:cNvSpPr>
                          <a:spLocks/>
                        </wps:cNvSpPr>
                        <wps:spPr bwMode="auto">
                          <a:xfrm>
                            <a:off x="23662" y="23629"/>
                            <a:ext cx="6218" cy="4450"/>
                          </a:xfrm>
                          <a:custGeom>
                            <a:avLst/>
                            <a:gdLst>
                              <a:gd name="T0" fmla="*/ 36 w 621716"/>
                              <a:gd name="T1" fmla="*/ 0 h 445071"/>
                              <a:gd name="T2" fmla="*/ 38 w 621716"/>
                              <a:gd name="T3" fmla="*/ 20 h 445071"/>
                              <a:gd name="T4" fmla="*/ 62 w 621716"/>
                              <a:gd name="T5" fmla="*/ 23 h 445071"/>
                              <a:gd name="T6" fmla="*/ 36 w 621716"/>
                              <a:gd name="T7" fmla="*/ 39 h 445071"/>
                              <a:gd name="T8" fmla="*/ 35 w 621716"/>
                              <a:gd name="T9" fmla="*/ 42 h 445071"/>
                              <a:gd name="T10" fmla="*/ 35 w 621716"/>
                              <a:gd name="T11" fmla="*/ 44 h 445071"/>
                              <a:gd name="T12" fmla="*/ 3 w 621716"/>
                              <a:gd name="T13" fmla="*/ 44 h 445071"/>
                              <a:gd name="T14" fmla="*/ 5 w 621716"/>
                              <a:gd name="T15" fmla="*/ 40 h 445071"/>
                              <a:gd name="T16" fmla="*/ 7 w 621716"/>
                              <a:gd name="T17" fmla="*/ 36 h 445071"/>
                              <a:gd name="T18" fmla="*/ 0 w 621716"/>
                              <a:gd name="T19" fmla="*/ 22 h 445071"/>
                              <a:gd name="T20" fmla="*/ 19 w 621716"/>
                              <a:gd name="T21" fmla="*/ 19 h 445071"/>
                              <a:gd name="T22" fmla="*/ 36 w 621716"/>
                              <a:gd name="T23" fmla="*/ 0 h 44507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w 621716"/>
                              <a:gd name="T37" fmla="*/ 0 h 445071"/>
                              <a:gd name="T38" fmla="*/ 621716 w 621716"/>
                              <a:gd name="T39" fmla="*/ 445071 h 445071"/>
                            </a:gdLst>
                            <a:ahLst/>
                            <a:cxnLst>
                              <a:cxn ang="T24">
                                <a:pos x="T0" y="T1"/>
                              </a:cxn>
                              <a:cxn ang="T25">
                                <a:pos x="T2" y="T3"/>
                              </a:cxn>
                              <a:cxn ang="T26">
                                <a:pos x="T4" y="T5"/>
                              </a:cxn>
                              <a:cxn ang="T27">
                                <a:pos x="T6" y="T7"/>
                              </a:cxn>
                              <a:cxn ang="T28">
                                <a:pos x="T8" y="T9"/>
                              </a:cxn>
                              <a:cxn ang="T29">
                                <a:pos x="T10" y="T11"/>
                              </a:cxn>
                              <a:cxn ang="T30">
                                <a:pos x="T12" y="T13"/>
                              </a:cxn>
                              <a:cxn ang="T31">
                                <a:pos x="T14" y="T15"/>
                              </a:cxn>
                              <a:cxn ang="T32">
                                <a:pos x="T16" y="T17"/>
                              </a:cxn>
                              <a:cxn ang="T33">
                                <a:pos x="T18" y="T19"/>
                              </a:cxn>
                              <a:cxn ang="T34">
                                <a:pos x="T20" y="T21"/>
                              </a:cxn>
                              <a:cxn ang="T35">
                                <a:pos x="T22" y="T23"/>
                              </a:cxn>
                            </a:cxnLst>
                            <a:rect l="T36" t="T37" r="T38" b="T39"/>
                            <a:pathLst>
                              <a:path w="621716" h="445071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5" y="445071"/>
                                </a:lnTo>
                                <a:lnTo>
                                  <a:pt x="28392" y="445071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Shape 163"/>
                        <wps:cNvSpPr>
                          <a:spLocks/>
                        </wps:cNvSpPr>
                        <wps:spPr bwMode="auto">
                          <a:xfrm>
                            <a:off x="20388" y="22302"/>
                            <a:ext cx="4420" cy="4660"/>
                          </a:xfrm>
                          <a:custGeom>
                            <a:avLst/>
                            <a:gdLst>
                              <a:gd name="T0" fmla="*/ 20 w 441985"/>
                              <a:gd name="T1" fmla="*/ 0 h 465976"/>
                              <a:gd name="T2" fmla="*/ 20 w 441985"/>
                              <a:gd name="T3" fmla="*/ 0 h 465976"/>
                              <a:gd name="T4" fmla="*/ 22 w 441985"/>
                              <a:gd name="T5" fmla="*/ 9 h 465976"/>
                              <a:gd name="T6" fmla="*/ 26 w 441985"/>
                              <a:gd name="T7" fmla="*/ 9 h 465976"/>
                              <a:gd name="T8" fmla="*/ 31 w 441985"/>
                              <a:gd name="T9" fmla="*/ 10 h 465976"/>
                              <a:gd name="T10" fmla="*/ 44 w 441985"/>
                              <a:gd name="T11" fmla="*/ 1 h 465976"/>
                              <a:gd name="T12" fmla="*/ 44 w 441985"/>
                              <a:gd name="T13" fmla="*/ 1 h 465976"/>
                              <a:gd name="T14" fmla="*/ 44 w 441985"/>
                              <a:gd name="T15" fmla="*/ 1 h 465976"/>
                              <a:gd name="T16" fmla="*/ 31 w 441985"/>
                              <a:gd name="T17" fmla="*/ 15 h 465976"/>
                              <a:gd name="T18" fmla="*/ 30 w 441985"/>
                              <a:gd name="T19" fmla="*/ 20 h 465976"/>
                              <a:gd name="T20" fmla="*/ 29 w 441985"/>
                              <a:gd name="T21" fmla="*/ 25 h 465976"/>
                              <a:gd name="T22" fmla="*/ 33 w 441985"/>
                              <a:gd name="T23" fmla="*/ 35 h 465976"/>
                              <a:gd name="T24" fmla="*/ 33 w 441985"/>
                              <a:gd name="T25" fmla="*/ 35 h 465976"/>
                              <a:gd name="T26" fmla="*/ 33 w 441985"/>
                              <a:gd name="T27" fmla="*/ 35 h 465976"/>
                              <a:gd name="T28" fmla="*/ 23 w 441985"/>
                              <a:gd name="T29" fmla="*/ 30 h 465976"/>
                              <a:gd name="T30" fmla="*/ 18 w 441985"/>
                              <a:gd name="T31" fmla="*/ 34 h 465976"/>
                              <a:gd name="T32" fmla="*/ 14 w 441985"/>
                              <a:gd name="T33" fmla="*/ 37 h 465976"/>
                              <a:gd name="T34" fmla="*/ 5 w 441985"/>
                              <a:gd name="T35" fmla="*/ 47 h 465976"/>
                              <a:gd name="T36" fmla="*/ 5 w 441985"/>
                              <a:gd name="T37" fmla="*/ 47 h 465976"/>
                              <a:gd name="T38" fmla="*/ 5 w 441985"/>
                              <a:gd name="T39" fmla="*/ 47 h 465976"/>
                              <a:gd name="T40" fmla="*/ 10 w 441985"/>
                              <a:gd name="T41" fmla="*/ 35 h 465976"/>
                              <a:gd name="T42" fmla="*/ 8 w 441985"/>
                              <a:gd name="T43" fmla="*/ 31 h 465976"/>
                              <a:gd name="T44" fmla="*/ 7 w 441985"/>
                              <a:gd name="T45" fmla="*/ 26 h 465976"/>
                              <a:gd name="T46" fmla="*/ 0 w 441985"/>
                              <a:gd name="T47" fmla="*/ 25 h 465976"/>
                              <a:gd name="T48" fmla="*/ 0 w 441985"/>
                              <a:gd name="T49" fmla="*/ 25 h 465976"/>
                              <a:gd name="T50" fmla="*/ 0 w 441985"/>
                              <a:gd name="T51" fmla="*/ 25 h 465976"/>
                              <a:gd name="T52" fmla="*/ 9 w 441985"/>
                              <a:gd name="T53" fmla="*/ 21 h 465976"/>
                              <a:gd name="T54" fmla="*/ 13 w 441985"/>
                              <a:gd name="T55" fmla="*/ 16 h 465976"/>
                              <a:gd name="T56" fmla="*/ 18 w 441985"/>
                              <a:gd name="T57" fmla="*/ 11 h 465976"/>
                              <a:gd name="T58" fmla="*/ 20 w 441985"/>
                              <a:gd name="T59" fmla="*/ 0 h 465976"/>
                              <a:gd name="T60" fmla="*/ 20 w 441985"/>
                              <a:gd name="T61" fmla="*/ 0 h 46597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w 441985"/>
                              <a:gd name="T94" fmla="*/ 0 h 465976"/>
                              <a:gd name="T95" fmla="*/ 441985 w 441985"/>
                              <a:gd name="T96" fmla="*/ 465976 h 465976"/>
                            </a:gdLst>
                            <a:ahLst/>
                            <a:cxnLst>
                              <a:cxn ang="T62">
                                <a:pos x="T0" y="T1"/>
                              </a:cxn>
                              <a:cxn ang="T63">
                                <a:pos x="T2" y="T3"/>
                              </a:cxn>
                              <a:cxn ang="T64">
                                <a:pos x="T4" y="T5"/>
                              </a:cxn>
                              <a:cxn ang="T65">
                                <a:pos x="T6" y="T7"/>
                              </a:cxn>
                              <a:cxn ang="T66">
                                <a:pos x="T8" y="T9"/>
                              </a:cxn>
                              <a:cxn ang="T67">
                                <a:pos x="T10" y="T11"/>
                              </a:cxn>
                              <a:cxn ang="T68">
                                <a:pos x="T12" y="T13"/>
                              </a:cxn>
                              <a:cxn ang="T69">
                                <a:pos x="T14" y="T15"/>
                              </a:cxn>
                              <a:cxn ang="T70">
                                <a:pos x="T16" y="T17"/>
                              </a:cxn>
                              <a:cxn ang="T71">
                                <a:pos x="T18" y="T19"/>
                              </a:cxn>
                              <a:cxn ang="T72">
                                <a:pos x="T20" y="T21"/>
                              </a:cxn>
                              <a:cxn ang="T73">
                                <a:pos x="T22" y="T23"/>
                              </a:cxn>
                              <a:cxn ang="T74">
                                <a:pos x="T24" y="T25"/>
                              </a:cxn>
                              <a:cxn ang="T75">
                                <a:pos x="T26" y="T27"/>
                              </a:cxn>
                              <a:cxn ang="T76">
                                <a:pos x="T28" y="T29"/>
                              </a:cxn>
                              <a:cxn ang="T77">
                                <a:pos x="T30" y="T31"/>
                              </a:cxn>
                              <a:cxn ang="T78">
                                <a:pos x="T32" y="T33"/>
                              </a:cxn>
                              <a:cxn ang="T79">
                                <a:pos x="T34" y="T35"/>
                              </a:cxn>
                              <a:cxn ang="T80">
                                <a:pos x="T36" y="T37"/>
                              </a:cxn>
                              <a:cxn ang="T81">
                                <a:pos x="T38" y="T39"/>
                              </a:cxn>
                              <a:cxn ang="T82">
                                <a:pos x="T40" y="T41"/>
                              </a:cxn>
                              <a:cxn ang="T83">
                                <a:pos x="T42" y="T43"/>
                              </a:cxn>
                              <a:cxn ang="T84">
                                <a:pos x="T44" y="T45"/>
                              </a:cxn>
                              <a:cxn ang="T85">
                                <a:pos x="T46" y="T47"/>
                              </a:cxn>
                              <a:cxn ang="T86">
                                <a:pos x="T48" y="T49"/>
                              </a:cxn>
                              <a:cxn ang="T87">
                                <a:pos x="T50" y="T51"/>
                              </a:cxn>
                              <a:cxn ang="T88">
                                <a:pos x="T52" y="T53"/>
                              </a:cxn>
                              <a:cxn ang="T89">
                                <a:pos x="T54" y="T55"/>
                              </a:cxn>
                              <a:cxn ang="T90">
                                <a:pos x="T56" y="T57"/>
                              </a:cxn>
                              <a:cxn ang="T91">
                                <a:pos x="T58" y="T59"/>
                              </a:cxn>
                              <a:cxn ang="T92">
                                <a:pos x="T60" y="T61"/>
                              </a:cxn>
                            </a:cxnLst>
                            <a:rect l="T93" t="T94" r="T95" b="T96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6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23632" y="30325"/>
                            <a:ext cx="201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113E59" w14:textId="77777777" w:rsidR="00100A4E" w:rsidRDefault="00100A4E">
                              <w:pPr>
                                <w:spacing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5146" y="30325"/>
                            <a:ext cx="5065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BC7910" w14:textId="77777777" w:rsidR="00100A4E" w:rsidRPr="001A645B" w:rsidRDefault="00100A4E">
                              <w:pPr>
                                <w:spacing w:line="259" w:lineRule="auto"/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48"/>
                                  <w:szCs w:val="48"/>
                                </w:rPr>
                              </w:pPr>
                              <w:r w:rsidRPr="001A645B"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48"/>
                                  <w:szCs w:val="48"/>
                                </w:rPr>
                                <w:t>Formularz opisowy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FAF8F8" id="Group 884" o:spid="_x0000_s1027" style="position:absolute;left:0;text-align:left;margin-left:0;margin-top:0;width:612.25pt;height:357.15pt;z-index:251657216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">
                <v:shape id="Shape 964" o:spid="_x0000_s1028" style="position:absolute;left:19440;top:19440;width:58319;height:25920;visibility:visible;mso-wrap-style:square;v-text-anchor:top" coordsize="5831993,2592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" path="m,l5831993,r,2592007l,2592007,,e" fillcolor="#acd0e8" stroked="f" strokeweight="0">
                  <v:stroke miterlimit="83231f" joinstyle="miter"/>
                  <v:path arrowok="t" o:connecttype="custom" o:connectlocs="0,0;6,0;6,3;0,3;0,0" o:connectangles="0,0,0,0,0" textboxrect="0,0,5831993,2592007"/>
                </v:shape>
                <v:rect id="Rectangle 148" o:spid="_x0000_s1029" style="position:absolute;left:63356;top:30325;width:1581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76C17FF3" w14:textId="77777777" w:rsidR="00100A4E" w:rsidRDefault="00100A4E">
                        <w:pPr>
                          <w:spacing w:line="259" w:lineRule="auto"/>
                        </w:pPr>
                        <w:r>
                          <w:rPr>
                            <w:b/>
                            <w:color w:val="2B3160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65" o:spid="_x0000_s1030" style="position:absolute;width:66959;height:28079;visibility:visible;mso-wrap-style:square;v-text-anchor:top" coordsize="6695999,2807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" path="m,l6695999,r,2807995l,2807995,,e" fillcolor="#acd0e8" stroked="f" strokeweight="0">
                  <v:stroke miterlimit="83231f" joinstyle="miter"/>
                  <v:path arrowok="t" o:connecttype="custom" o:connectlocs="0,0;7,0;7,3;0,3;0,0" o:connectangles="0,0,0,0,0" textboxrect="0,0,6695999,2807995"/>
                </v:shape>
                <v:shape id="Shape 966" o:spid="_x0000_s1031" style="position:absolute;left:19440;top:19439;width:12959;height:8640;visibility:visible;mso-wrap-style:square;v-text-anchor:top" coordsize="1295997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" path="m,l1295997,r,863994l,863994,,e" fillcolor="#384184" stroked="f" strokeweight="0">
                  <v:stroke miterlimit="83231f" joinstyle="miter"/>
                  <v:path arrowok="t" o:connecttype="custom" o:connectlocs="0,0;1,0;1,1;0,1;0,0" o:connectangles="0,0,0,0,0" textboxrect="0,0,1295997,863994"/>
                </v:shape>
                <v:shape id="Shape 967" o:spid="_x0000_s1032" style="position:absolute;left:32399;top:19439;width:34560;height:8640;visibility:visible;mso-wrap-style:square;v-text-anchor:top" coordsize="3456001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" path="m,l3456001,r,863994l,863994,,e" fillcolor="#3f5d9a" stroked="f" strokeweight="0">
                  <v:stroke miterlimit="83231f" joinstyle="miter"/>
                  <v:path arrowok="t" o:connecttype="custom" o:connectlocs="0,0;3,0;3,1;0,1;0,0" o:connectangles="0,0,0,0,0" textboxrect="0,0,3456001,863994"/>
                </v:shape>
                <v:shape id="Shape 161" o:spid="_x0000_s1033" style="position:absolute;left:24808;top:19440;width:6823;height:4189;visibility:visible;mso-wrap-style:square;v-text-anchor:top" coordsize="682282,418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    <v:stroke miterlimit="83231f" joinstyle="miter"/>
                  <v:path arrowok="t" o:connecttype="custom" o:connectlocs="0,0;1,0;1,0;0,0;0,0;0,0;0,0;0,0;0,0" o:connectangles="0,0,0,0,0,0,0,0,0" textboxrect="0,0,682282,418922"/>
                </v:shape>
                <v:shape id="Shape 162" o:spid="_x0000_s1034" style="position:absolute;left:23662;top:23629;width:6218;height:4450;visibility:visible;mso-wrap-style:square;v-text-anchor:top" coordsize="621716,445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    <v:stroke miterlimit="83231f" joinstyle="miter"/>
                  <v:path arrowok="t" o:connecttype="custom" o:connectlocs="0,0;0,0;1,0;0,0;0,0;0,0;0,0;0,0;0,0;0,0;0,0;0,0" o:connectangles="0,0,0,0,0,0,0,0,0,0,0,0" textboxrect="0,0,621716,445071"/>
                </v:shape>
                <v:shape id="Shape 163" o:spid="_x0000_s1035" style="position:absolute;left:20388;top:22302;width:4420;height:4660;visibility:visible;mso-wrap-style:square;v-text-anchor:top" coordsize="441985,465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    <v:stroke miterlimit="83231f" joinstyle="miter"/>
                  <v:path arrowok="t" o:connecttype="custom" o:connectlocs="0,0;0,0;0,0;0,0;0,0;0,0;0,0;0,0;0,0;0,0;0,0;0,0;0,0;0,0;0,0;0,0;0,0;0,0;0,0;0,0;0,0;0,0;0,0;0,0;0,0;0,0;0,0;0,0;0,0;0,0;0,0" o:connectangles="0,0,0,0,0,0,0,0,0,0,0,0,0,0,0,0,0,0,0,0,0,0,0,0,0,0,0,0,0,0,0" textboxrect="0,0,441985,465976"/>
                </v:shape>
                <v:rect id="Rectangle 865" o:spid="_x0000_s1036" style="position:absolute;left:23632;top:30325;width:201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2B113E59" w14:textId="77777777" w:rsidR="00100A4E" w:rsidRDefault="00100A4E">
                        <w:pPr>
                          <w:spacing w:line="259" w:lineRule="auto"/>
                        </w:pPr>
                      </w:p>
                    </w:txbxContent>
                  </v:textbox>
                </v:rect>
                <v:rect id="Rectangle 13" o:spid="_x0000_s1037" style="position:absolute;left:25146;top:30325;width:5065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1FBC7910" w14:textId="77777777" w:rsidR="00100A4E" w:rsidRPr="001A645B" w:rsidRDefault="00100A4E">
                        <w:pPr>
                          <w:spacing w:line="259" w:lineRule="auto"/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48"/>
                            <w:szCs w:val="48"/>
                          </w:rPr>
                        </w:pPr>
                        <w:r w:rsidRPr="001A645B"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48"/>
                            <w:szCs w:val="48"/>
                          </w:rPr>
                          <w:t>Formularz opisowy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908B0">
        <w:rPr>
          <w:b/>
          <w:color w:val="11306E"/>
          <w:sz w:val="36"/>
        </w:rPr>
        <w:t>d</w:t>
      </w:r>
      <w:r w:rsidR="00E4298B" w:rsidRPr="00AF7B84">
        <w:rPr>
          <w:rFonts w:ascii="Arial" w:hAnsi="Arial" w:cs="Arial"/>
          <w:b/>
          <w:color w:val="11306E"/>
          <w:sz w:val="36"/>
        </w:rPr>
        <w:t xml:space="preserve">la projektów inwestycyjnych </w:t>
      </w:r>
      <w:r w:rsidR="00426703" w:rsidRPr="00AF7B84">
        <w:rPr>
          <w:rFonts w:ascii="Arial" w:hAnsi="Arial" w:cs="Arial"/>
          <w:b/>
          <w:color w:val="11306E"/>
          <w:sz w:val="36"/>
        </w:rPr>
        <w:t xml:space="preserve">przy ubieganiu </w:t>
      </w:r>
      <w:r w:rsidR="00E4298B" w:rsidRPr="00AF7B84">
        <w:rPr>
          <w:rFonts w:ascii="Arial" w:hAnsi="Arial" w:cs="Arial"/>
          <w:b/>
          <w:color w:val="11306E"/>
          <w:sz w:val="36"/>
        </w:rPr>
        <w:t>się o wsparcie</w:t>
      </w:r>
      <w:r w:rsidR="00AF7B84">
        <w:rPr>
          <w:rFonts w:ascii="Arial" w:hAnsi="Arial" w:cs="Arial"/>
          <w:b/>
          <w:color w:val="11306E"/>
          <w:sz w:val="36"/>
        </w:rPr>
        <w:t xml:space="preserve"> </w:t>
      </w:r>
      <w:r w:rsidR="00E4298B" w:rsidRPr="00AF7B84">
        <w:rPr>
          <w:rFonts w:ascii="Arial" w:hAnsi="Arial" w:cs="Arial"/>
          <w:b/>
          <w:color w:val="11306E"/>
          <w:sz w:val="36"/>
        </w:rPr>
        <w:t>w ramach Funduszy Europejskich dla Pomorza Zachodniego 2021-2027</w:t>
      </w:r>
    </w:p>
    <w:p w14:paraId="6F2AF58C" w14:textId="07DBA134" w:rsidR="009F2CEA" w:rsidRDefault="009F2CEA" w:rsidP="009F2CEA">
      <w:pPr>
        <w:tabs>
          <w:tab w:val="left" w:pos="2777"/>
        </w:tabs>
        <w:spacing w:after="0" w:line="276" w:lineRule="auto"/>
        <w:rPr>
          <w:rFonts w:ascii="Arial" w:hAnsi="Arial" w:cs="Arial"/>
          <w:b/>
          <w:color w:val="12306E"/>
          <w:sz w:val="24"/>
        </w:rPr>
      </w:pPr>
      <w:r w:rsidRPr="000929A3">
        <w:rPr>
          <w:rFonts w:ascii="Arial" w:hAnsi="Arial" w:cs="Arial"/>
          <w:b/>
          <w:color w:val="11306E"/>
          <w:sz w:val="24"/>
        </w:rPr>
        <w:t>Priorytet 2: Fundusze Europejskie na rzecz zielonego Pomorza Zachodniego</w:t>
      </w:r>
      <w:r w:rsidRPr="000929A3">
        <w:rPr>
          <w:rFonts w:ascii="Arial" w:hAnsi="Arial" w:cs="Arial"/>
          <w:b/>
          <w:color w:val="11306E"/>
          <w:sz w:val="24"/>
        </w:rPr>
        <w:br/>
        <w:t>Działanie 2.</w:t>
      </w:r>
      <w:r>
        <w:rPr>
          <w:rFonts w:ascii="Arial" w:hAnsi="Arial" w:cs="Arial"/>
          <w:b/>
          <w:color w:val="11306E"/>
          <w:sz w:val="24"/>
        </w:rPr>
        <w:t>1</w:t>
      </w:r>
      <w:r w:rsidR="006A3768">
        <w:rPr>
          <w:rFonts w:ascii="Arial" w:hAnsi="Arial" w:cs="Arial"/>
          <w:b/>
          <w:color w:val="11306E"/>
          <w:sz w:val="24"/>
        </w:rPr>
        <w:t>3</w:t>
      </w:r>
      <w:r w:rsidRPr="000929A3">
        <w:rPr>
          <w:rFonts w:ascii="Arial" w:hAnsi="Arial" w:cs="Arial"/>
          <w:b/>
          <w:color w:val="11306E"/>
          <w:sz w:val="24"/>
        </w:rPr>
        <w:t xml:space="preserve"> </w:t>
      </w:r>
      <w:r w:rsidRPr="006C2250">
        <w:rPr>
          <w:rFonts w:ascii="Arial" w:hAnsi="Arial" w:cs="Arial"/>
          <w:b/>
          <w:color w:val="12306E"/>
          <w:sz w:val="24"/>
        </w:rPr>
        <w:t>Adaptacja do zmian klimatu (</w:t>
      </w:r>
      <w:r w:rsidR="006A3768">
        <w:rPr>
          <w:rFonts w:ascii="Arial" w:hAnsi="Arial" w:cs="Arial"/>
          <w:b/>
          <w:color w:val="12306E"/>
          <w:sz w:val="24"/>
        </w:rPr>
        <w:t>Z</w:t>
      </w:r>
      <w:r w:rsidRPr="006C2250">
        <w:rPr>
          <w:rFonts w:ascii="Arial" w:hAnsi="Arial" w:cs="Arial"/>
          <w:b/>
          <w:color w:val="12306E"/>
          <w:sz w:val="24"/>
        </w:rPr>
        <w:t>IT)</w:t>
      </w:r>
    </w:p>
    <w:p w14:paraId="79AE2BD4" w14:textId="023BFB92" w:rsidR="009F2CEA" w:rsidRDefault="009F2CEA" w:rsidP="009F2CEA">
      <w:pPr>
        <w:tabs>
          <w:tab w:val="left" w:pos="2777"/>
        </w:tabs>
        <w:spacing w:after="0" w:line="276" w:lineRule="auto"/>
        <w:rPr>
          <w:rFonts w:ascii="Arial" w:hAnsi="Arial" w:cs="Arial"/>
          <w:b/>
          <w:color w:val="12306E"/>
          <w:sz w:val="24"/>
        </w:rPr>
      </w:pPr>
      <w:r w:rsidRPr="006C2250">
        <w:rPr>
          <w:rFonts w:ascii="Arial" w:hAnsi="Arial" w:cs="Arial"/>
          <w:b/>
          <w:color w:val="12306E"/>
          <w:sz w:val="24"/>
        </w:rPr>
        <w:t xml:space="preserve">Typ projektu: </w:t>
      </w:r>
      <w:r w:rsidR="00315BF4">
        <w:rPr>
          <w:rFonts w:ascii="Arial" w:hAnsi="Arial" w:cs="Arial"/>
          <w:b/>
          <w:color w:val="12306E"/>
          <w:sz w:val="24"/>
        </w:rPr>
        <w:t>3</w:t>
      </w:r>
      <w:r w:rsidRPr="006C2250">
        <w:rPr>
          <w:rFonts w:ascii="Arial" w:hAnsi="Arial" w:cs="Arial"/>
          <w:b/>
          <w:color w:val="12306E"/>
          <w:sz w:val="24"/>
        </w:rPr>
        <w:t xml:space="preserve">. </w:t>
      </w:r>
      <w:r w:rsidR="00C322C7">
        <w:rPr>
          <w:rFonts w:ascii="Arial" w:hAnsi="Arial" w:cs="Arial"/>
          <w:b/>
          <w:color w:val="12306E"/>
          <w:sz w:val="24"/>
        </w:rPr>
        <w:t>Mała retencja wodna</w:t>
      </w:r>
    </w:p>
    <w:p w14:paraId="29D44DBE" w14:textId="14746F03" w:rsidR="009F2CEA" w:rsidRDefault="009F2CEA" w:rsidP="00E003EC">
      <w:pPr>
        <w:pStyle w:val="Akapitzlist"/>
        <w:tabs>
          <w:tab w:val="left" w:pos="2777"/>
        </w:tabs>
        <w:spacing w:after="0" w:line="276" w:lineRule="auto"/>
        <w:ind w:left="284"/>
        <w:jc w:val="left"/>
        <w:rPr>
          <w:rFonts w:ascii="Arial" w:hAnsi="Arial" w:cs="Arial"/>
          <w:b/>
          <w:color w:val="12306E"/>
          <w:sz w:val="24"/>
        </w:rPr>
      </w:pPr>
    </w:p>
    <w:p w14:paraId="44CBE344" w14:textId="20865B19" w:rsidR="007002F1" w:rsidRPr="00C42967" w:rsidRDefault="009F2CEA" w:rsidP="00742156">
      <w:pPr>
        <w:spacing w:after="0" w:line="259" w:lineRule="auto"/>
        <w:rPr>
          <w:rFonts w:ascii="Arial" w:hAnsi="Arial" w:cs="Arial"/>
          <w:b/>
          <w:sz w:val="36"/>
        </w:rPr>
      </w:pPr>
      <w:r w:rsidRPr="00C42967">
        <w:rPr>
          <w:rFonts w:ascii="Arial" w:hAnsi="Arial" w:cs="Arial"/>
          <w:b/>
          <w:color w:val="12306E"/>
          <w:sz w:val="24"/>
        </w:rPr>
        <w:t>Nabór w trybie niekonkurencyjnym</w:t>
      </w:r>
    </w:p>
    <w:p w14:paraId="54BC4255" w14:textId="77777777" w:rsidR="009F2CEA" w:rsidRPr="00C42967" w:rsidRDefault="009F2CEA" w:rsidP="00742156">
      <w:pPr>
        <w:spacing w:after="0" w:line="259" w:lineRule="auto"/>
        <w:rPr>
          <w:rFonts w:ascii="Arial" w:hAnsi="Arial" w:cs="Arial"/>
          <w:b/>
          <w:color w:val="1F3864" w:themeColor="accent1" w:themeShade="80"/>
          <w:sz w:val="36"/>
        </w:rPr>
      </w:pPr>
    </w:p>
    <w:p w14:paraId="04D6D6C6" w14:textId="77777777" w:rsidR="009F2CEA" w:rsidRDefault="009F2CEA" w:rsidP="00467846">
      <w:pPr>
        <w:spacing w:after="115" w:line="259" w:lineRule="auto"/>
        <w:rPr>
          <w:rFonts w:ascii="Arial" w:hAnsi="Arial" w:cs="Arial"/>
          <w:b/>
          <w:color w:val="1F3864" w:themeColor="accent1" w:themeShade="80"/>
          <w:sz w:val="36"/>
        </w:rPr>
      </w:pPr>
    </w:p>
    <w:p w14:paraId="04622CCD" w14:textId="39B32DF2" w:rsidR="009F2CEA" w:rsidRDefault="009F2CEA" w:rsidP="009F2CEA">
      <w:pPr>
        <w:tabs>
          <w:tab w:val="left" w:pos="2777"/>
        </w:tabs>
        <w:spacing w:line="276" w:lineRule="auto"/>
        <w:rPr>
          <w:rFonts w:ascii="Arial" w:hAnsi="Arial" w:cs="Arial"/>
          <w:color w:val="12306E"/>
          <w:sz w:val="24"/>
        </w:rPr>
      </w:pPr>
    </w:p>
    <w:p w14:paraId="085643C3" w14:textId="77777777" w:rsidR="00E93DE5" w:rsidRDefault="00E93DE5">
      <w:pPr>
        <w:spacing w:line="259" w:lineRule="auto"/>
        <w:rPr>
          <w:b/>
          <w:sz w:val="36"/>
        </w:rPr>
      </w:pPr>
    </w:p>
    <w:p w14:paraId="70725811" w14:textId="77777777" w:rsidR="00E93DE5" w:rsidRDefault="00E93DE5">
      <w:pPr>
        <w:spacing w:line="259" w:lineRule="auto"/>
        <w:rPr>
          <w:b/>
          <w:sz w:val="36"/>
        </w:rPr>
      </w:pPr>
    </w:p>
    <w:p w14:paraId="6DA98846" w14:textId="77777777" w:rsidR="00E93DE5" w:rsidRDefault="00E93DE5">
      <w:pPr>
        <w:spacing w:line="259" w:lineRule="auto"/>
        <w:rPr>
          <w:b/>
          <w:sz w:val="36"/>
        </w:rPr>
      </w:pPr>
    </w:p>
    <w:p w14:paraId="1BDDC843" w14:textId="77777777" w:rsidR="00E93DE5" w:rsidRDefault="00E93DE5">
      <w:pPr>
        <w:spacing w:line="259" w:lineRule="auto"/>
        <w:rPr>
          <w:b/>
          <w:sz w:val="36"/>
        </w:rPr>
      </w:pPr>
    </w:p>
    <w:p w14:paraId="26587C4C" w14:textId="77777777" w:rsidR="00E93DE5" w:rsidRDefault="00E93DE5">
      <w:pPr>
        <w:spacing w:line="259" w:lineRule="auto"/>
        <w:rPr>
          <w:b/>
          <w:sz w:val="36"/>
        </w:rPr>
      </w:pPr>
    </w:p>
    <w:p w14:paraId="3A237D83" w14:textId="77777777" w:rsidR="00223353" w:rsidRDefault="00223353">
      <w:pPr>
        <w:spacing w:line="259" w:lineRule="auto"/>
        <w:rPr>
          <w:b/>
          <w:sz w:val="36"/>
        </w:rPr>
      </w:pPr>
    </w:p>
    <w:p w14:paraId="7E92E806" w14:textId="77777777" w:rsidR="00E4298B" w:rsidRPr="00AF7B84" w:rsidRDefault="00EB2467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lastRenderedPageBreak/>
        <w:t>Identyfikacja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92DF0" w:rsidRPr="004459D4" w14:paraId="6B14F824" w14:textId="77777777" w:rsidTr="00BF682B">
        <w:tc>
          <w:tcPr>
            <w:tcW w:w="9356" w:type="dxa"/>
            <w:shd w:val="clear" w:color="auto" w:fill="9CC2E5"/>
          </w:tcPr>
          <w:p w14:paraId="64DC1B6C" w14:textId="77777777" w:rsidR="00992DF0" w:rsidRPr="00AF7B84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Tytuł projektu</w:t>
            </w:r>
          </w:p>
        </w:tc>
      </w:tr>
      <w:tr w:rsidR="00992DF0" w:rsidRPr="004459D4" w14:paraId="3F9E4425" w14:textId="77777777" w:rsidTr="00992DF0">
        <w:tc>
          <w:tcPr>
            <w:tcW w:w="9356" w:type="dxa"/>
            <w:shd w:val="clear" w:color="auto" w:fill="auto"/>
          </w:tcPr>
          <w:p w14:paraId="1E806B3A" w14:textId="77777777" w:rsidR="00992DF0" w:rsidRPr="00AF7B84" w:rsidRDefault="005E7672" w:rsidP="003E417F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92DF0" w:rsidRPr="004459D4" w14:paraId="349D40EC" w14:textId="77777777" w:rsidTr="00BF682B">
        <w:tc>
          <w:tcPr>
            <w:tcW w:w="9356" w:type="dxa"/>
            <w:shd w:val="clear" w:color="auto" w:fill="9CC2E5"/>
          </w:tcPr>
          <w:p w14:paraId="35A9227F" w14:textId="77777777" w:rsidR="00992DF0" w:rsidRPr="00AF7B84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Nazwa Wnioskodawcy</w:t>
            </w:r>
          </w:p>
        </w:tc>
      </w:tr>
      <w:tr w:rsidR="00992DF0" w:rsidRPr="004459D4" w14:paraId="4A3D82F2" w14:textId="77777777" w:rsidTr="00992DF0">
        <w:tc>
          <w:tcPr>
            <w:tcW w:w="9356" w:type="dxa"/>
            <w:shd w:val="clear" w:color="auto" w:fill="auto"/>
          </w:tcPr>
          <w:p w14:paraId="0FD06EF6" w14:textId="77777777" w:rsidR="00696592" w:rsidRPr="00AF7B84" w:rsidRDefault="005E7672" w:rsidP="003E417F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92DF0" w:rsidRPr="004459D4" w14:paraId="798B6226" w14:textId="77777777" w:rsidTr="00BF682B">
        <w:tc>
          <w:tcPr>
            <w:tcW w:w="9356" w:type="dxa"/>
            <w:shd w:val="clear" w:color="auto" w:fill="9CC2E5"/>
            <w:vAlign w:val="center"/>
          </w:tcPr>
          <w:p w14:paraId="34D564DE" w14:textId="77777777" w:rsidR="00992DF0" w:rsidRPr="00AF7B84" w:rsidRDefault="00696592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jc w:val="left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Partnerstwo</w:t>
            </w:r>
          </w:p>
        </w:tc>
      </w:tr>
      <w:tr w:rsidR="00D3351D" w:rsidRPr="004459D4" w14:paraId="17688B2E" w14:textId="77777777" w:rsidTr="007E4597">
        <w:trPr>
          <w:trHeight w:val="668"/>
        </w:trPr>
        <w:tc>
          <w:tcPr>
            <w:tcW w:w="9356" w:type="dxa"/>
            <w:shd w:val="clear" w:color="auto" w:fill="auto"/>
          </w:tcPr>
          <w:p w14:paraId="73415346" w14:textId="77777777" w:rsidR="003E417F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</w:t>
            </w:r>
            <w:r w:rsidR="003E417F">
              <w:rPr>
                <w:rFonts w:ascii="Arial" w:hAnsi="Arial" w:cs="Arial"/>
                <w:bCs/>
                <w:iCs/>
                <w:color w:val="11306E"/>
                <w:sz w:val="24"/>
              </w:rPr>
              <w:t>.</w:t>
            </w:r>
          </w:p>
          <w:p w14:paraId="2C248DDB" w14:textId="77777777"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1162D3EB" w14:textId="77777777" w:rsidR="00D3351D" w:rsidRPr="00AF7B84" w:rsidRDefault="00D3351D" w:rsidP="003E417F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NIE</w:t>
            </w:r>
          </w:p>
        </w:tc>
      </w:tr>
      <w:tr w:rsidR="00D3351D" w:rsidRPr="004459D4" w14:paraId="63371439" w14:textId="77777777" w:rsidTr="007E4597">
        <w:trPr>
          <w:trHeight w:val="668"/>
        </w:trPr>
        <w:tc>
          <w:tcPr>
            <w:tcW w:w="9356" w:type="dxa"/>
            <w:shd w:val="clear" w:color="auto" w:fill="auto"/>
          </w:tcPr>
          <w:p w14:paraId="20B02F04" w14:textId="77777777"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Jeżeli zaznaczyłeś TAK, podaj dane partnera:</w:t>
            </w:r>
          </w:p>
          <w:p w14:paraId="220874FC" w14:textId="77777777" w:rsidR="00D3351D" w:rsidRPr="00AF7B84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nazwa: </w:t>
            </w:r>
          </w:p>
          <w:p w14:paraId="397CBACB" w14:textId="77777777" w:rsidR="00D3351D" w:rsidRPr="00AF7B84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adres: </w:t>
            </w:r>
          </w:p>
          <w:p w14:paraId="0116D006" w14:textId="77777777" w:rsidR="00D3351D" w:rsidRPr="00AF7B84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NIP:</w:t>
            </w:r>
          </w:p>
        </w:tc>
      </w:tr>
      <w:tr w:rsidR="00D3351D" w:rsidRPr="004459D4" w14:paraId="1B849698" w14:textId="77777777" w:rsidTr="007E4597">
        <w:trPr>
          <w:trHeight w:val="667"/>
        </w:trPr>
        <w:tc>
          <w:tcPr>
            <w:tcW w:w="9356" w:type="dxa"/>
            <w:shd w:val="clear" w:color="auto" w:fill="auto"/>
          </w:tcPr>
          <w:p w14:paraId="530FC8B1" w14:textId="77777777"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 publiczno-prywatnym.</w:t>
            </w:r>
          </w:p>
          <w:p w14:paraId="1F930884" w14:textId="77777777"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66BA7E1A" w14:textId="77777777" w:rsidR="00D3351D" w:rsidRPr="00AF7B84" w:rsidRDefault="00D3351D" w:rsidP="003E417F">
            <w:pPr>
              <w:spacing w:line="276" w:lineRule="auto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NIE</w:t>
            </w:r>
            <w:r w:rsidRPr="00AF7B84">
              <w:rPr>
                <w:rFonts w:ascii="Arial" w:hAnsi="Arial" w:cs="Arial"/>
                <w:b/>
                <w:color w:val="11306E"/>
                <w:sz w:val="24"/>
              </w:rPr>
              <w:t xml:space="preserve"> </w:t>
            </w:r>
          </w:p>
        </w:tc>
      </w:tr>
      <w:tr w:rsidR="00992DF0" w:rsidRPr="004459D4" w14:paraId="28EC3CDE" w14:textId="77777777" w:rsidTr="00BF682B">
        <w:tc>
          <w:tcPr>
            <w:tcW w:w="9356" w:type="dxa"/>
            <w:shd w:val="clear" w:color="auto" w:fill="9CC2E5"/>
          </w:tcPr>
          <w:p w14:paraId="48921551" w14:textId="77777777" w:rsidR="00992DF0" w:rsidRPr="00AF7B84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Cele projektu</w:t>
            </w:r>
          </w:p>
          <w:p w14:paraId="2748A4EF" w14:textId="77777777" w:rsidR="00992DF0" w:rsidRPr="00AF7B84" w:rsidRDefault="00992DF0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>Przedstaw cele realizacji projektu. Z</w:t>
            </w:r>
            <w:r w:rsidRPr="00AF7B84">
              <w:rPr>
                <w:rFonts w:ascii="Arial" w:hAnsi="Arial" w:cs="Arial"/>
                <w:iCs/>
                <w:color w:val="11306E"/>
                <w:sz w:val="24"/>
              </w:rPr>
              <w:t xml:space="preserve">definiuj </w:t>
            </w:r>
            <w:r w:rsidR="00ED2CC2" w:rsidRPr="00AF7B84">
              <w:rPr>
                <w:rFonts w:ascii="Arial" w:hAnsi="Arial" w:cs="Arial"/>
                <w:iCs/>
                <w:color w:val="11306E"/>
                <w:sz w:val="24"/>
              </w:rPr>
              <w:t>je</w:t>
            </w:r>
            <w:r w:rsidRPr="00AF7B84">
              <w:rPr>
                <w:rFonts w:ascii="Arial" w:hAnsi="Arial" w:cs="Arial"/>
                <w:iCs/>
                <w:color w:val="11306E"/>
                <w:sz w:val="24"/>
              </w:rPr>
              <w:t xml:space="preserve"> w taki sposób</w:t>
            </w:r>
            <w:r w:rsidR="00A932B2" w:rsidRPr="00AF7B84">
              <w:rPr>
                <w:rFonts w:ascii="Arial" w:hAnsi="Arial" w:cs="Arial"/>
                <w:iCs/>
                <w:color w:val="11306E"/>
                <w:sz w:val="24"/>
              </w:rPr>
              <w:t>,</w:t>
            </w:r>
            <w:r w:rsidRPr="00AF7B84">
              <w:rPr>
                <w:rFonts w:ascii="Arial" w:hAnsi="Arial" w:cs="Arial"/>
                <w:iCs/>
                <w:color w:val="11306E"/>
                <w:sz w:val="24"/>
              </w:rPr>
              <w:t xml:space="preserve"> aby j</w:t>
            </w: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asno wskazywały jakie korzyści społeczno-gospodarcze można osiągnąć dzięki </w:t>
            </w:r>
            <w:r w:rsidR="00ED2CC2"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realizacji</w:t>
            </w: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 projektu.</w:t>
            </w:r>
          </w:p>
        </w:tc>
      </w:tr>
      <w:tr w:rsidR="00EB2467" w:rsidRPr="004459D4" w14:paraId="1DD154FA" w14:textId="77777777" w:rsidTr="000D7753">
        <w:tc>
          <w:tcPr>
            <w:tcW w:w="9356" w:type="dxa"/>
          </w:tcPr>
          <w:p w14:paraId="09E7D489" w14:textId="77777777" w:rsidR="00EB2467" w:rsidRPr="00AF7B84" w:rsidRDefault="005E7672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EB2467" w:rsidRPr="004459D4" w14:paraId="360C8AA3" w14:textId="77777777" w:rsidTr="00BF682B">
        <w:tc>
          <w:tcPr>
            <w:tcW w:w="9356" w:type="dxa"/>
            <w:shd w:val="clear" w:color="auto" w:fill="9CC2E5"/>
          </w:tcPr>
          <w:p w14:paraId="02B5C00F" w14:textId="77777777" w:rsidR="006F0C4B" w:rsidRPr="00AF7B84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Zgodność z celami działania</w:t>
            </w:r>
          </w:p>
          <w:p w14:paraId="1195ACA2" w14:textId="3CB0D87E" w:rsidR="00B3592F" w:rsidRPr="00AF7B84" w:rsidRDefault="008230E6" w:rsidP="003E417F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>Opisz i uzasadnij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zgodność projektu z celem </w:t>
            </w:r>
            <w:r w:rsidR="006B6BB5" w:rsidRPr="00AF7B84">
              <w:rPr>
                <w:rFonts w:ascii="Arial" w:hAnsi="Arial" w:cs="Arial"/>
                <w:color w:val="11306E"/>
                <w:sz w:val="24"/>
              </w:rPr>
              <w:t xml:space="preserve">danego 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>działania</w:t>
            </w:r>
            <w:r w:rsidR="006B6BB5" w:rsidRPr="00AF7B84">
              <w:rPr>
                <w:rFonts w:ascii="Arial" w:hAnsi="Arial" w:cs="Arial"/>
                <w:color w:val="11306E"/>
                <w:sz w:val="24"/>
              </w:rPr>
              <w:t xml:space="preserve"> FEPZ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i szczegółowym opisem możliwych typów projektów.</w:t>
            </w:r>
          </w:p>
        </w:tc>
      </w:tr>
      <w:tr w:rsidR="00EB2467" w:rsidRPr="004459D4" w14:paraId="25A2097F" w14:textId="77777777" w:rsidTr="000D7753">
        <w:tc>
          <w:tcPr>
            <w:tcW w:w="9356" w:type="dxa"/>
          </w:tcPr>
          <w:p w14:paraId="1A2F5A25" w14:textId="77777777" w:rsidR="00EB2467" w:rsidRPr="00AF7B84" w:rsidRDefault="005E7672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EB2467" w:rsidRPr="004459D4" w14:paraId="66064AB2" w14:textId="77777777" w:rsidTr="00BF682B">
        <w:tc>
          <w:tcPr>
            <w:tcW w:w="9356" w:type="dxa"/>
            <w:shd w:val="clear" w:color="auto" w:fill="9CC2E5"/>
          </w:tcPr>
          <w:p w14:paraId="54530EA0" w14:textId="77777777" w:rsidR="006F0C4B" w:rsidRPr="00AF7B84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Efekty osiągnięte przez projekt</w:t>
            </w:r>
          </w:p>
          <w:p w14:paraId="1164E087" w14:textId="77777777" w:rsidR="006F0C4B" w:rsidRPr="00AF7B84" w:rsidRDefault="008230E6" w:rsidP="003E417F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>Wskaż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produkty i rezultaty projektu</w:t>
            </w:r>
            <w:r w:rsidR="00935BC0" w:rsidRPr="00AF7B84">
              <w:rPr>
                <w:rFonts w:ascii="Arial" w:hAnsi="Arial" w:cs="Arial"/>
                <w:color w:val="11306E"/>
                <w:sz w:val="24"/>
              </w:rPr>
              <w:t>, korzyści społeczne i ekonomiczne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oraz beneficjentów końcowych.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Udowodnij, </w:t>
            </w:r>
            <w:r w:rsidR="00A932B2" w:rsidRPr="00AF7B84">
              <w:rPr>
                <w:rFonts w:ascii="Arial" w:hAnsi="Arial" w:cs="Arial"/>
                <w:color w:val="11306E"/>
                <w:sz w:val="24"/>
              </w:rPr>
              <w:t>że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sposób zrealizowania projektu zapewnia najkorzystniejszą relację między kwotą wsparcia, podejmowanymi działaniami i osiąganymi celami.</w:t>
            </w:r>
          </w:p>
        </w:tc>
      </w:tr>
      <w:tr w:rsidR="00EB2467" w:rsidRPr="004459D4" w14:paraId="4EF44BE0" w14:textId="77777777" w:rsidTr="000D7753">
        <w:tc>
          <w:tcPr>
            <w:tcW w:w="9356" w:type="dxa"/>
          </w:tcPr>
          <w:p w14:paraId="1A6C7C96" w14:textId="77777777" w:rsidR="00EB2467" w:rsidRPr="00AF7B84" w:rsidRDefault="005E7672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EB2467" w:rsidRPr="004459D4" w14:paraId="04337B5C" w14:textId="77777777" w:rsidTr="00BF682B">
        <w:tc>
          <w:tcPr>
            <w:tcW w:w="9356" w:type="dxa"/>
            <w:shd w:val="clear" w:color="auto" w:fill="9CC2E5"/>
          </w:tcPr>
          <w:p w14:paraId="0D0FB1DC" w14:textId="77777777" w:rsidR="00EB2467" w:rsidRPr="00AF7B84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Trwałość rezultatów projektu</w:t>
            </w:r>
          </w:p>
          <w:p w14:paraId="2E270476" w14:textId="77777777" w:rsidR="00055163" w:rsidRDefault="00EA1E5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 xml:space="preserve">Wskaż </w:t>
            </w:r>
            <w:r w:rsidR="009B3CD2" w:rsidRPr="00AF7B84">
              <w:rPr>
                <w:rFonts w:ascii="Arial" w:hAnsi="Arial" w:cs="Arial"/>
                <w:color w:val="11306E"/>
                <w:sz w:val="24"/>
              </w:rPr>
              <w:t>jak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projekt będzie funkcjonować po zakończeniu jego realizacji. </w:t>
            </w:r>
            <w:r w:rsidR="009B3CD2" w:rsidRPr="00AF7B84">
              <w:rPr>
                <w:rFonts w:ascii="Arial" w:hAnsi="Arial" w:cs="Arial"/>
                <w:color w:val="11306E"/>
                <w:sz w:val="24"/>
              </w:rPr>
              <w:t xml:space="preserve">Opisz </w:t>
            </w:r>
            <w:r w:rsidR="0074745D" w:rsidRPr="00AF7B84">
              <w:rPr>
                <w:rFonts w:ascii="Arial" w:hAnsi="Arial" w:cs="Arial"/>
                <w:color w:val="11306E"/>
                <w:sz w:val="24"/>
              </w:rPr>
              <w:t>w jaki</w:t>
            </w:r>
            <w:r w:rsidR="00B64FC1" w:rsidRPr="00AF7B84">
              <w:rPr>
                <w:rFonts w:ascii="Arial" w:hAnsi="Arial" w:cs="Arial"/>
                <w:color w:val="11306E"/>
                <w:sz w:val="24"/>
              </w:rPr>
              <w:t xml:space="preserve"> sposób zapewni</w:t>
            </w:r>
            <w:r w:rsidR="0074745D" w:rsidRPr="00AF7B84">
              <w:rPr>
                <w:rFonts w:ascii="Arial" w:hAnsi="Arial" w:cs="Arial"/>
                <w:color w:val="11306E"/>
                <w:sz w:val="24"/>
              </w:rPr>
              <w:t>sz</w:t>
            </w:r>
            <w:r w:rsidR="00B64FC1" w:rsidRPr="00AF7B84">
              <w:rPr>
                <w:rFonts w:ascii="Arial" w:hAnsi="Arial" w:cs="Arial"/>
                <w:color w:val="11306E"/>
                <w:sz w:val="24"/>
              </w:rPr>
              <w:t xml:space="preserve"> środk</w:t>
            </w:r>
            <w:r w:rsidR="0074745D" w:rsidRPr="00AF7B84">
              <w:rPr>
                <w:rFonts w:ascii="Arial" w:hAnsi="Arial" w:cs="Arial"/>
                <w:color w:val="11306E"/>
                <w:sz w:val="24"/>
              </w:rPr>
              <w:t xml:space="preserve">i </w:t>
            </w:r>
            <w:r w:rsidR="00B64FC1" w:rsidRPr="00AF7B84">
              <w:rPr>
                <w:rFonts w:ascii="Arial" w:hAnsi="Arial" w:cs="Arial"/>
                <w:color w:val="11306E"/>
                <w:sz w:val="24"/>
              </w:rPr>
              <w:t xml:space="preserve">na utrzymanie i eksploatację rezultatów </w:t>
            </w:r>
            <w:r w:rsidR="005E7672">
              <w:rPr>
                <w:rFonts w:ascii="Arial" w:hAnsi="Arial" w:cs="Arial"/>
                <w:color w:val="11306E"/>
                <w:sz w:val="24"/>
              </w:rPr>
              <w:t>projektu,</w:t>
            </w:r>
            <w:r w:rsidR="0074745D" w:rsidRPr="00AF7B84">
              <w:rPr>
                <w:rFonts w:ascii="Arial" w:hAnsi="Arial" w:cs="Arial"/>
                <w:color w:val="11306E"/>
                <w:sz w:val="24"/>
              </w:rPr>
              <w:t xml:space="preserve"> tak aby zapewnić stabilność ich finansowania.</w:t>
            </w:r>
          </w:p>
          <w:p w14:paraId="29E2FDE8" w14:textId="77777777" w:rsidR="00E10089" w:rsidRPr="00AF7B84" w:rsidRDefault="00E10089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</w:rPr>
            </w:pPr>
            <w:r>
              <w:rPr>
                <w:rFonts w:ascii="Arial" w:hAnsi="Arial" w:cs="Arial"/>
                <w:color w:val="11306E"/>
                <w:sz w:val="24"/>
              </w:rPr>
              <w:t xml:space="preserve">Potwierdź, że projekt został przygotowany zgodnie z wymogami w zakresie trwałości </w:t>
            </w:r>
            <w:r w:rsidR="006A51DC">
              <w:rPr>
                <w:rFonts w:ascii="Arial" w:hAnsi="Arial" w:cs="Arial"/>
                <w:color w:val="11306E"/>
                <w:sz w:val="24"/>
              </w:rPr>
              <w:t xml:space="preserve">- </w:t>
            </w:r>
            <w:r w:rsidRPr="00E10089">
              <w:rPr>
                <w:rFonts w:ascii="Arial" w:hAnsi="Arial" w:cs="Arial"/>
                <w:color w:val="11306E"/>
                <w:sz w:val="24"/>
              </w:rPr>
              <w:t xml:space="preserve"> art. 65 Rozporządzenia Parlamentu Europejskiego i Rady (UE) nr 2021/1060.</w:t>
            </w:r>
          </w:p>
        </w:tc>
      </w:tr>
      <w:tr w:rsidR="00A21D14" w:rsidRPr="004459D4" w14:paraId="147F0327" w14:textId="77777777" w:rsidTr="000D7753">
        <w:tc>
          <w:tcPr>
            <w:tcW w:w="9356" w:type="dxa"/>
          </w:tcPr>
          <w:p w14:paraId="4610363D" w14:textId="77777777" w:rsidR="00A21D14" w:rsidRDefault="005E7672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  <w:p w14:paraId="76FD9660" w14:textId="77777777" w:rsidR="003E417F" w:rsidRDefault="003E417F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  <w:p w14:paraId="797EE75E" w14:textId="77777777" w:rsidR="003E417F" w:rsidRPr="00AF7B84" w:rsidRDefault="003E417F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A21D14" w:rsidRPr="004459D4" w14:paraId="0852811E" w14:textId="77777777" w:rsidTr="00BF682B">
        <w:tc>
          <w:tcPr>
            <w:tcW w:w="9356" w:type="dxa"/>
            <w:shd w:val="clear" w:color="auto" w:fill="9CC2E5"/>
          </w:tcPr>
          <w:p w14:paraId="67A8A856" w14:textId="77777777" w:rsidR="00A21D14" w:rsidRPr="000F7F85" w:rsidRDefault="009C2384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0F7F85">
              <w:rPr>
                <w:rFonts w:ascii="Arial" w:hAnsi="Arial" w:cs="Arial"/>
                <w:b/>
                <w:color w:val="1F3864" w:themeColor="accent1" w:themeShade="80"/>
                <w:sz w:val="24"/>
              </w:rPr>
              <w:lastRenderedPageBreak/>
              <w:t xml:space="preserve">Trafność wybranego rozwiązania </w:t>
            </w:r>
          </w:p>
          <w:p w14:paraId="4C4EDBC9" w14:textId="77777777" w:rsidR="006F0C4B" w:rsidRPr="00AF7B84" w:rsidRDefault="009C2384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0F7F85">
              <w:rPr>
                <w:rFonts w:ascii="Arial" w:hAnsi="Arial" w:cs="Arial"/>
                <w:color w:val="1F3864" w:themeColor="accent1" w:themeShade="80"/>
                <w:sz w:val="24"/>
              </w:rPr>
              <w:t xml:space="preserve">Zidentyfikuj potrzeby w kontekście </w:t>
            </w:r>
            <w:r w:rsidR="005E7672" w:rsidRPr="000F7F85">
              <w:rPr>
                <w:rFonts w:ascii="Arial" w:hAnsi="Arial" w:cs="Arial"/>
                <w:color w:val="1F3864" w:themeColor="accent1" w:themeShade="80"/>
                <w:sz w:val="24"/>
              </w:rPr>
              <w:t xml:space="preserve">zakresu 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</w:rPr>
              <w:t>objęte</w:t>
            </w:r>
            <w:r w:rsidR="005E7672" w:rsidRPr="000F7F85">
              <w:rPr>
                <w:rFonts w:ascii="Arial" w:hAnsi="Arial" w:cs="Arial"/>
                <w:color w:val="1F3864" w:themeColor="accent1" w:themeShade="80"/>
                <w:sz w:val="24"/>
              </w:rPr>
              <w:t>go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wsparciem. Uzasadnij, że zakres projektu zaspokoi potrzeby wnioskodawcy oraz umożliwi realizację celów projektu.</w:t>
            </w:r>
            <w:r w:rsidR="00AE604B" w:rsidRPr="000F7F85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</w:t>
            </w:r>
          </w:p>
        </w:tc>
      </w:tr>
      <w:tr w:rsidR="00A21D14" w:rsidRPr="004459D4" w14:paraId="31516A73" w14:textId="77777777" w:rsidTr="000D7753">
        <w:tc>
          <w:tcPr>
            <w:tcW w:w="9356" w:type="dxa"/>
          </w:tcPr>
          <w:p w14:paraId="6030203B" w14:textId="77777777" w:rsidR="00A21D14" w:rsidRPr="00AF7B84" w:rsidRDefault="005E7672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</w:tbl>
    <w:p w14:paraId="1B6D90A7" w14:textId="77777777" w:rsidR="00944EF4" w:rsidRPr="00944EF4" w:rsidRDefault="00944EF4" w:rsidP="003E417F">
      <w:pPr>
        <w:spacing w:line="276" w:lineRule="auto"/>
      </w:pPr>
    </w:p>
    <w:p w14:paraId="55530619" w14:textId="77777777" w:rsidR="00A21D14" w:rsidRDefault="00A21D14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t>Uwarunkowania prawne</w:t>
      </w:r>
      <w:r w:rsidR="001C6A66" w:rsidRPr="00AF7B84">
        <w:rPr>
          <w:rFonts w:ascii="Arial" w:hAnsi="Arial" w:cs="Arial"/>
        </w:rPr>
        <w:t xml:space="preserve"> I ORGANIZACYJNE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9"/>
        <w:gridCol w:w="1780"/>
        <w:gridCol w:w="1480"/>
        <w:gridCol w:w="142"/>
        <w:gridCol w:w="851"/>
        <w:gridCol w:w="2018"/>
      </w:tblGrid>
      <w:tr w:rsidR="005E7672" w:rsidRPr="009E7D5C" w14:paraId="471F6B73" w14:textId="77777777" w:rsidTr="00BF5C99">
        <w:tc>
          <w:tcPr>
            <w:tcW w:w="9356" w:type="dxa"/>
            <w:gridSpan w:val="7"/>
            <w:shd w:val="clear" w:color="auto" w:fill="9CC2E5"/>
          </w:tcPr>
          <w:p w14:paraId="6D1DC618" w14:textId="77777777" w:rsidR="005E7672" w:rsidRPr="009E7D5C" w:rsidRDefault="005E7672" w:rsidP="00BF5C99">
            <w:pPr>
              <w:numPr>
                <w:ilvl w:val="0"/>
                <w:numId w:val="3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Prawo do dysponowania nieruchomością</w:t>
            </w:r>
          </w:p>
          <w:p w14:paraId="2A457ED5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</w:rPr>
              <w:t xml:space="preserve">Przedstaw miejsce realizacji projektu (miejscowość, numer działki) wraz z tytułem prawnym do dysponowania nieruchomością. </w:t>
            </w:r>
          </w:p>
        </w:tc>
      </w:tr>
      <w:tr w:rsidR="005E7672" w:rsidRPr="009E7D5C" w14:paraId="4989D233" w14:textId="77777777" w:rsidTr="00BF5C99">
        <w:tc>
          <w:tcPr>
            <w:tcW w:w="9356" w:type="dxa"/>
            <w:gridSpan w:val="7"/>
          </w:tcPr>
          <w:p w14:paraId="1B69EBDA" w14:textId="77777777" w:rsidR="005E7672" w:rsidRPr="00AB04BD" w:rsidRDefault="005E7672" w:rsidP="00BF5C99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AB04BD">
              <w:rPr>
                <w:rFonts w:ascii="Arial" w:hAnsi="Arial" w:cs="Arial"/>
                <w:i/>
                <w:color w:val="1F3864" w:themeColor="accent1" w:themeShade="80"/>
                <w:sz w:val="24"/>
              </w:rPr>
              <w:t>Pole opisowe.</w:t>
            </w:r>
          </w:p>
        </w:tc>
      </w:tr>
      <w:tr w:rsidR="005E7672" w:rsidRPr="009E7D5C" w14:paraId="4E7E2784" w14:textId="77777777" w:rsidTr="00BF5C99">
        <w:tc>
          <w:tcPr>
            <w:tcW w:w="9356" w:type="dxa"/>
            <w:gridSpan w:val="7"/>
            <w:shd w:val="clear" w:color="auto" w:fill="9CC2E5"/>
          </w:tcPr>
          <w:p w14:paraId="4751DDB9" w14:textId="77777777" w:rsidR="005E7672" w:rsidRPr="009E7D5C" w:rsidRDefault="005E7672" w:rsidP="00BF5C99">
            <w:pPr>
              <w:numPr>
                <w:ilvl w:val="0"/>
                <w:numId w:val="3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Podjęte działania administracyjne</w:t>
            </w:r>
          </w:p>
          <w:p w14:paraId="2AB3CAF7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</w:rPr>
              <w:t>Przedstaw działania, które już zostały podjęte w celu realizacji projektu. Możesz dodawać w tabeli kolejne pozycje właściwe dla projektu.</w:t>
            </w:r>
          </w:p>
        </w:tc>
      </w:tr>
      <w:tr w:rsidR="005E7672" w:rsidRPr="009E7D5C" w14:paraId="1AF3F85E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DEEAF6"/>
            <w:vAlign w:val="center"/>
          </w:tcPr>
          <w:p w14:paraId="58BEDF39" w14:textId="77777777" w:rsidR="005E7672" w:rsidRPr="009E7D5C" w:rsidRDefault="005E7672" w:rsidP="00BF5C9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Działanie</w:t>
            </w:r>
          </w:p>
        </w:tc>
        <w:tc>
          <w:tcPr>
            <w:tcW w:w="2869" w:type="dxa"/>
            <w:gridSpan w:val="2"/>
            <w:shd w:val="clear" w:color="auto" w:fill="DEEAF6"/>
            <w:vAlign w:val="center"/>
          </w:tcPr>
          <w:p w14:paraId="2D86799B" w14:textId="77777777" w:rsidR="005E7672" w:rsidRPr="009E7D5C" w:rsidRDefault="005E7672" w:rsidP="00BF5C9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Data zawarcia/opracowania/</w:t>
            </w: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br/>
              <w:t>złożenia wniosku/uzyskania</w:t>
            </w:r>
          </w:p>
        </w:tc>
      </w:tr>
      <w:tr w:rsidR="005E7672" w:rsidRPr="009E7D5C" w14:paraId="73A2EBEB" w14:textId="77777777" w:rsidTr="00BF5C99">
        <w:trPr>
          <w:trHeight w:val="343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1C8BE573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Zawarcie umowy z wykonawcą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3DEE2234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6BAF8A3A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4C419E11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projektu budowlanego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0C59CA38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1A2828FB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4856C2A3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lokalizacji inwestycji celu publicznego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4375D2E3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366BC6F3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11B8E8D9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warunkach zabudowy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7DC98121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35058325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5FBC2AC6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Informacja od właściwego organu o braku sprzeciwu do planowanego przedsięwzięcia realizowanego na podstawie zgłoszenia budowy lub robót budowlanych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50C1C73E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2AA2C5F3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2F84F251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Pozwolenie na budowę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1A50D908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288DA11B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4190BE0A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Programu Funkcjonalno-Użytkowego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68D75967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4A4ECA98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5C6A56BC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Promesa kredytowa/pożyczkowa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768E4089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24287658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</w:tcPr>
          <w:p w14:paraId="4BBF08C0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Inne (wymień jakie)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7ABF9E4A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134514AD" w14:textId="77777777" w:rsidTr="00080850">
        <w:trPr>
          <w:trHeight w:val="294"/>
        </w:trPr>
        <w:tc>
          <w:tcPr>
            <w:tcW w:w="9356" w:type="dxa"/>
            <w:gridSpan w:val="7"/>
            <w:shd w:val="clear" w:color="auto" w:fill="9CC2E5"/>
          </w:tcPr>
          <w:p w14:paraId="3F50D261" w14:textId="77777777" w:rsidR="005E7672" w:rsidRPr="009E7D5C" w:rsidRDefault="005E7672" w:rsidP="00BF5C99">
            <w:pPr>
              <w:numPr>
                <w:ilvl w:val="0"/>
                <w:numId w:val="3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 xml:space="preserve">Zamówienia w projekcie </w:t>
            </w:r>
          </w:p>
          <w:p w14:paraId="1AA3A6DC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</w:rPr>
              <w:t>Przedstaw zamówienia, które były realizowane w ramach projektu oraz te, które planujesz zrealizować.</w:t>
            </w:r>
            <w:r w:rsidRPr="009E7D5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 xml:space="preserve"> </w:t>
            </w:r>
          </w:p>
        </w:tc>
      </w:tr>
      <w:tr w:rsidR="005E7672" w:rsidRPr="009E7D5C" w14:paraId="40553C29" w14:textId="77777777" w:rsidTr="00BF5C99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5C36E0A7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3.a Zamówienia zrealizowane</w:t>
            </w:r>
          </w:p>
        </w:tc>
      </w:tr>
      <w:tr w:rsidR="005E7672" w:rsidRPr="009E7D5C" w14:paraId="7ADEBC85" w14:textId="77777777" w:rsidTr="00BF5C99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20F1D467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Przedmiot zamówienia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786E2F48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zamówienia</w:t>
            </w: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3618E261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udzielonego zamówienia</w:t>
            </w:r>
          </w:p>
        </w:tc>
        <w:tc>
          <w:tcPr>
            <w:tcW w:w="2018" w:type="dxa"/>
            <w:shd w:val="clear" w:color="auto" w:fill="FFFFFF" w:themeFill="background1"/>
          </w:tcPr>
          <w:p w14:paraId="73B17B93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Tryb udzielenia zamówienia</w:t>
            </w:r>
          </w:p>
        </w:tc>
      </w:tr>
      <w:tr w:rsidR="005E7672" w:rsidRPr="009E7D5C" w14:paraId="0C1B7B0E" w14:textId="77777777" w:rsidTr="00BF5C99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4DF33FEA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07E7C8C1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620D584C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350140B0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5E7672" w:rsidRPr="009E7D5C" w14:paraId="5B4647A5" w14:textId="77777777" w:rsidTr="00BF5C99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154C76C5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31751D43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74F067EE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45D01870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5E7672" w:rsidRPr="009E7D5C" w14:paraId="12110B91" w14:textId="77777777" w:rsidTr="00BF5C99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32375F4E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11500F6D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476C8524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293C86ED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5E7672" w:rsidRPr="009E7D5C" w14:paraId="0BB70ADD" w14:textId="77777777" w:rsidTr="00080850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32F56882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3.b Zamówienia planowane do realizacji</w:t>
            </w:r>
          </w:p>
        </w:tc>
      </w:tr>
      <w:tr w:rsidR="005E7672" w:rsidRPr="009E7D5C" w14:paraId="557871E9" w14:textId="77777777" w:rsidTr="00BF5C99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08286647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przedmiot zamówienia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10E868CB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zamówienia</w:t>
            </w: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3F08F3A9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tryb udzielenia zamówienia</w:t>
            </w:r>
          </w:p>
        </w:tc>
      </w:tr>
      <w:tr w:rsidR="005E7672" w:rsidRPr="009E7D5C" w14:paraId="5675433E" w14:textId="77777777" w:rsidTr="00BF5C99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08B6D77B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6975495F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538CAA7C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5E7672" w:rsidRPr="009E7D5C" w14:paraId="0A806A2C" w14:textId="77777777" w:rsidTr="00BF5C99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6BA18673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2EAFDD51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2BCA49DD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7B75C703" w14:textId="77777777" w:rsidR="00A21D14" w:rsidRPr="00AF7B84" w:rsidRDefault="00767084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lastRenderedPageBreak/>
        <w:t>Pomoc publiczna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397"/>
      </w:tblGrid>
      <w:tr w:rsidR="00A21D14" w:rsidRPr="000F7F85" w14:paraId="4B6569ED" w14:textId="77777777" w:rsidTr="00BF682B">
        <w:tc>
          <w:tcPr>
            <w:tcW w:w="9356" w:type="dxa"/>
            <w:gridSpan w:val="2"/>
            <w:shd w:val="clear" w:color="auto" w:fill="9CC2E5"/>
          </w:tcPr>
          <w:p w14:paraId="7060C4A9" w14:textId="77777777" w:rsidR="00A21D14" w:rsidRPr="000F7F85" w:rsidRDefault="00767084" w:rsidP="003E417F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Analiza pomocy publicznej</w:t>
            </w:r>
          </w:p>
        </w:tc>
      </w:tr>
      <w:tr w:rsidR="00A21D14" w:rsidRPr="000F7F85" w14:paraId="10E60C2D" w14:textId="77777777" w:rsidTr="00423BEA">
        <w:trPr>
          <w:trHeight w:val="329"/>
        </w:trPr>
        <w:tc>
          <w:tcPr>
            <w:tcW w:w="9356" w:type="dxa"/>
            <w:gridSpan w:val="2"/>
            <w:shd w:val="clear" w:color="auto" w:fill="DEEAF6"/>
          </w:tcPr>
          <w:p w14:paraId="0C9D7D8C" w14:textId="77777777" w:rsidR="00A21D14" w:rsidRPr="000F7F85" w:rsidRDefault="00767084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</w:t>
            </w:r>
            <w:r w:rsidR="004908B0" w:rsidRPr="000F7F85">
              <w:rPr>
                <w:rFonts w:ascii="Arial" w:hAnsi="Arial" w:cs="Arial"/>
                <w:color w:val="11306E"/>
                <w:sz w:val="24"/>
                <w:szCs w:val="24"/>
              </w:rPr>
              <w:t>z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y w projekcie występuje transfer zasobów publicznych?</w:t>
            </w:r>
          </w:p>
        </w:tc>
      </w:tr>
      <w:tr w:rsidR="004908B0" w:rsidRPr="000F7F85" w14:paraId="49B39BEE" w14:textId="77777777" w:rsidTr="003E2A42">
        <w:trPr>
          <w:trHeight w:val="941"/>
        </w:trPr>
        <w:tc>
          <w:tcPr>
            <w:tcW w:w="959" w:type="dxa"/>
          </w:tcPr>
          <w:p w14:paraId="646DC32F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61E5BBB0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455E3211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0F7F85" w14:paraId="49DB58A1" w14:textId="77777777" w:rsidTr="00730F0C">
        <w:trPr>
          <w:trHeight w:val="602"/>
        </w:trPr>
        <w:tc>
          <w:tcPr>
            <w:tcW w:w="9356" w:type="dxa"/>
            <w:gridSpan w:val="2"/>
            <w:shd w:val="clear" w:color="auto" w:fill="DEEAF6"/>
          </w:tcPr>
          <w:p w14:paraId="0A71C691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transfer zasobów publicznych jest selektywny – uprzywilejowuje określony podmiot lub wytwarzanie określonych dóbr?</w:t>
            </w:r>
          </w:p>
        </w:tc>
      </w:tr>
      <w:tr w:rsidR="004908B0" w:rsidRPr="000F7F85" w14:paraId="375C70F0" w14:textId="77777777" w:rsidTr="003E2A42">
        <w:trPr>
          <w:trHeight w:val="941"/>
        </w:trPr>
        <w:tc>
          <w:tcPr>
            <w:tcW w:w="959" w:type="dxa"/>
          </w:tcPr>
          <w:p w14:paraId="7EE3FBEA" w14:textId="77777777" w:rsidR="003E2A42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B4441A3" w14:textId="77777777" w:rsidR="004908B0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5496C6FB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0F7F85" w14:paraId="7F2B1132" w14:textId="77777777" w:rsidTr="00730F0C">
        <w:trPr>
          <w:trHeight w:val="582"/>
        </w:trPr>
        <w:tc>
          <w:tcPr>
            <w:tcW w:w="9356" w:type="dxa"/>
            <w:gridSpan w:val="2"/>
            <w:shd w:val="clear" w:color="auto" w:fill="DEEAF6"/>
          </w:tcPr>
          <w:p w14:paraId="70657449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transfer zasobów publicznych skutkuje przysporzeniem (korzyścią ekonomiczną) na rzecz określonego podmiotu, na warunkach korzystniejszych niż rynkowe?</w:t>
            </w:r>
          </w:p>
        </w:tc>
      </w:tr>
      <w:tr w:rsidR="004908B0" w:rsidRPr="000F7F85" w14:paraId="4A358848" w14:textId="77777777" w:rsidTr="003E2A42">
        <w:trPr>
          <w:trHeight w:val="941"/>
        </w:trPr>
        <w:tc>
          <w:tcPr>
            <w:tcW w:w="959" w:type="dxa"/>
          </w:tcPr>
          <w:p w14:paraId="323FB4F5" w14:textId="77777777" w:rsidR="003E2A42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10DF657" w14:textId="77777777" w:rsidR="004908B0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1FB0518E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0F7F85" w14:paraId="35CCEE6C" w14:textId="77777777" w:rsidTr="00730F0C">
        <w:trPr>
          <w:trHeight w:val="330"/>
        </w:trPr>
        <w:tc>
          <w:tcPr>
            <w:tcW w:w="9356" w:type="dxa"/>
            <w:gridSpan w:val="2"/>
            <w:shd w:val="clear" w:color="auto" w:fill="DEEAF6"/>
          </w:tcPr>
          <w:p w14:paraId="02BA07E1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w efekcie transferu zasobów publicznych występuje lub może wystąpić zakłócenie konkurencji?</w:t>
            </w:r>
          </w:p>
        </w:tc>
      </w:tr>
      <w:tr w:rsidR="004908B0" w:rsidRPr="000F7F85" w14:paraId="1B32F0A9" w14:textId="77777777" w:rsidTr="003E2A42">
        <w:trPr>
          <w:trHeight w:val="941"/>
        </w:trPr>
        <w:tc>
          <w:tcPr>
            <w:tcW w:w="959" w:type="dxa"/>
          </w:tcPr>
          <w:p w14:paraId="11E37B1C" w14:textId="77777777" w:rsidR="003E2A42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EF68B6E" w14:textId="77777777" w:rsidR="004908B0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334FE5E2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0F7F85" w14:paraId="25EAF9D6" w14:textId="77777777" w:rsidTr="00BF682B">
        <w:trPr>
          <w:trHeight w:val="405"/>
        </w:trPr>
        <w:tc>
          <w:tcPr>
            <w:tcW w:w="9356" w:type="dxa"/>
            <w:gridSpan w:val="2"/>
            <w:shd w:val="clear" w:color="auto" w:fill="DEEAF6"/>
          </w:tcPr>
          <w:p w14:paraId="0C4749E8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projekt ma wpływ na wymianę handlową między państwami członkowskimi UE?</w:t>
            </w:r>
          </w:p>
        </w:tc>
      </w:tr>
      <w:tr w:rsidR="004908B0" w:rsidRPr="000F7F85" w14:paraId="479DE7B1" w14:textId="77777777" w:rsidTr="003E2A42">
        <w:trPr>
          <w:trHeight w:val="941"/>
        </w:trPr>
        <w:tc>
          <w:tcPr>
            <w:tcW w:w="959" w:type="dxa"/>
          </w:tcPr>
          <w:p w14:paraId="427F5531" w14:textId="77777777" w:rsidR="003E2A42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29F41976" w14:textId="77777777" w:rsidR="004908B0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1481837C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0F7F85" w14:paraId="33626865" w14:textId="77777777" w:rsidTr="00BF682B">
        <w:trPr>
          <w:trHeight w:val="780"/>
        </w:trPr>
        <w:tc>
          <w:tcPr>
            <w:tcW w:w="9356" w:type="dxa"/>
            <w:gridSpan w:val="2"/>
            <w:shd w:val="clear" w:color="auto" w:fill="DEEAF6"/>
          </w:tcPr>
          <w:p w14:paraId="0FCE3B42" w14:textId="78748D86" w:rsidR="00733D9B" w:rsidRPr="000F7F85" w:rsidRDefault="001C6A66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Podstawa</w:t>
            </w:r>
            <w:r w:rsidR="00733D9B"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udzielania pomocy publicznej:</w:t>
            </w:r>
            <w:r w:rsidR="00742156">
              <w:rPr>
                <w:rFonts w:ascii="Arial" w:hAnsi="Arial" w:cs="Arial"/>
                <w:color w:val="11306E"/>
                <w:sz w:val="24"/>
                <w:szCs w:val="24"/>
              </w:rPr>
              <w:t xml:space="preserve"> Nie dotyczy</w:t>
            </w:r>
          </w:p>
          <w:p w14:paraId="75C4112A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7DD36F51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A21D14" w:rsidRPr="000F7F85" w14:paraId="2E97D6EE" w14:textId="77777777" w:rsidTr="00BF682B">
        <w:tc>
          <w:tcPr>
            <w:tcW w:w="9356" w:type="dxa"/>
            <w:gridSpan w:val="2"/>
            <w:shd w:val="clear" w:color="auto" w:fill="9CC2E5"/>
          </w:tcPr>
          <w:p w14:paraId="614BA8CE" w14:textId="77777777" w:rsidR="00A21D14" w:rsidRPr="000F7F85" w:rsidRDefault="00767084" w:rsidP="003E417F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Świadczenie</w:t>
            </w:r>
            <w:r w:rsidRPr="000F7F85">
              <w:rPr>
                <w:rFonts w:ascii="Arial" w:hAnsi="Arial" w:cs="Arial"/>
                <w:bCs/>
                <w:color w:val="11306E"/>
                <w:sz w:val="24"/>
                <w:szCs w:val="24"/>
              </w:rPr>
              <w:t xml:space="preserve"> 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usług</w:t>
            </w:r>
            <w:r w:rsidRPr="000F7F85">
              <w:rPr>
                <w:rFonts w:ascii="Arial" w:hAnsi="Arial" w:cs="Arial"/>
                <w:bCs/>
                <w:color w:val="11306E"/>
                <w:sz w:val="24"/>
                <w:szCs w:val="24"/>
              </w:rPr>
              <w:t xml:space="preserve"> publicznych – Rekompensata a pomoc publiczna</w:t>
            </w:r>
          </w:p>
        </w:tc>
      </w:tr>
      <w:tr w:rsidR="00A21D14" w:rsidRPr="000F7F85" w14:paraId="05FE673D" w14:textId="77777777" w:rsidTr="000D7753">
        <w:tc>
          <w:tcPr>
            <w:tcW w:w="9356" w:type="dxa"/>
            <w:gridSpan w:val="2"/>
          </w:tcPr>
          <w:p w14:paraId="121D381D" w14:textId="06468625" w:rsidR="00A21D14" w:rsidRPr="000F7F85" w:rsidRDefault="001D06BE" w:rsidP="003E417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6218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Nie dotyczy</w:t>
            </w:r>
          </w:p>
        </w:tc>
      </w:tr>
      <w:tr w:rsidR="00767084" w:rsidRPr="000F7F85" w14:paraId="0D781388" w14:textId="77777777" w:rsidTr="00BF682B">
        <w:tc>
          <w:tcPr>
            <w:tcW w:w="9356" w:type="dxa"/>
            <w:gridSpan w:val="2"/>
            <w:shd w:val="clear" w:color="auto" w:fill="9CC2E5"/>
          </w:tcPr>
          <w:p w14:paraId="0BCB3334" w14:textId="3A70D28A" w:rsidR="00767084" w:rsidRPr="000F7F85" w:rsidRDefault="00767084" w:rsidP="003E417F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Prowadzenie pomocniczej działalności gospodarczej w projektach nieobjętych zasadami pomocy publicznej - mechanizm monitorowania i wycofania</w:t>
            </w:r>
            <w:r w:rsidR="00E639F2"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</w:p>
        </w:tc>
      </w:tr>
      <w:tr w:rsidR="00767084" w:rsidRPr="000F7F85" w14:paraId="78F8832D" w14:textId="77777777" w:rsidTr="00E769CA">
        <w:trPr>
          <w:trHeight w:val="416"/>
        </w:trPr>
        <w:tc>
          <w:tcPr>
            <w:tcW w:w="9356" w:type="dxa"/>
            <w:gridSpan w:val="2"/>
          </w:tcPr>
          <w:p w14:paraId="52920060" w14:textId="77777777" w:rsidR="00767084" w:rsidRPr="000F7F85" w:rsidRDefault="00767084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przedsięwzięcie dotyczy projektu obejmującego sw</w:t>
            </w:r>
            <w:r w:rsidR="001163D5" w:rsidRPr="000F7F85">
              <w:rPr>
                <w:rFonts w:ascii="Arial" w:hAnsi="Arial" w:cs="Arial"/>
                <w:color w:val="11306E"/>
                <w:sz w:val="24"/>
                <w:szCs w:val="24"/>
              </w:rPr>
              <w:t>oi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m zakresem wytworzenie lub zakup infrastruktury?</w:t>
            </w:r>
          </w:p>
          <w:p w14:paraId="46255704" w14:textId="77777777" w:rsidR="00767084" w:rsidRPr="000F7F85" w:rsidRDefault="00767084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2187FCC3" w14:textId="77777777" w:rsidR="00767084" w:rsidRPr="000F7F85" w:rsidRDefault="00767084" w:rsidP="003E417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908B0" w:rsidRPr="000F7F85" w14:paraId="559A6617" w14:textId="77777777" w:rsidTr="000D7753">
        <w:trPr>
          <w:trHeight w:val="1015"/>
        </w:trPr>
        <w:tc>
          <w:tcPr>
            <w:tcW w:w="9356" w:type="dxa"/>
            <w:gridSpan w:val="2"/>
          </w:tcPr>
          <w:p w14:paraId="70CD5A58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zamierza</w:t>
            </w:r>
            <w:r w:rsidR="001163D5" w:rsidRPr="000F7F85">
              <w:rPr>
                <w:rFonts w:ascii="Arial" w:hAnsi="Arial" w:cs="Arial"/>
                <w:color w:val="11306E"/>
                <w:sz w:val="24"/>
                <w:szCs w:val="24"/>
              </w:rPr>
              <w:t>sz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prowadzić pomocniczą działalność gospodarczą na wytworzonej infrastrukturze?</w:t>
            </w:r>
          </w:p>
          <w:p w14:paraId="110FCBB2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26062A88" w14:textId="77777777" w:rsidR="004908B0" w:rsidRPr="000F7F85" w:rsidRDefault="004908B0" w:rsidP="003E417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908B0" w:rsidRPr="000F7F85" w14:paraId="67DB172C" w14:textId="77777777" w:rsidTr="00426703">
        <w:trPr>
          <w:trHeight w:val="707"/>
        </w:trPr>
        <w:tc>
          <w:tcPr>
            <w:tcW w:w="9356" w:type="dxa"/>
            <w:gridSpan w:val="2"/>
          </w:tcPr>
          <w:p w14:paraId="1F4B7386" w14:textId="77777777" w:rsidR="00E769CA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Wymień wskaźniki wybrane do monitorowania wydajności infrastruktury.</w:t>
            </w:r>
          </w:p>
          <w:p w14:paraId="2C9B9620" w14:textId="77777777" w:rsidR="000F49C0" w:rsidRPr="000F7F85" w:rsidRDefault="000F49C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0F7F85" w14:paraId="435B83AC" w14:textId="77777777" w:rsidTr="00426703">
        <w:trPr>
          <w:trHeight w:val="701"/>
        </w:trPr>
        <w:tc>
          <w:tcPr>
            <w:tcW w:w="9356" w:type="dxa"/>
            <w:gridSpan w:val="2"/>
          </w:tcPr>
          <w:p w14:paraId="5B14F31C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Opisz zasady stosowania mechanizmu monitorowania.</w:t>
            </w:r>
          </w:p>
          <w:p w14:paraId="4DBF6A3D" w14:textId="77777777" w:rsidR="000F49C0" w:rsidRPr="000F7F85" w:rsidRDefault="000F49C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0F7F85" w14:paraId="335107C8" w14:textId="77777777" w:rsidTr="00426703">
        <w:trPr>
          <w:trHeight w:val="709"/>
        </w:trPr>
        <w:tc>
          <w:tcPr>
            <w:tcW w:w="9356" w:type="dxa"/>
            <w:gridSpan w:val="2"/>
          </w:tcPr>
          <w:p w14:paraId="28D72B56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Wskaż źródła finansowania projektu włączone do mechanizmu monitorowania.</w:t>
            </w:r>
          </w:p>
          <w:p w14:paraId="44921589" w14:textId="77777777" w:rsidR="003E417F" w:rsidRPr="000F7F85" w:rsidRDefault="003E417F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767084" w:rsidRPr="000F7F85" w14:paraId="26BB4FD1" w14:textId="77777777" w:rsidTr="00BF682B">
        <w:tc>
          <w:tcPr>
            <w:tcW w:w="9356" w:type="dxa"/>
            <w:gridSpan w:val="2"/>
            <w:shd w:val="clear" w:color="auto" w:fill="9CC2E5"/>
          </w:tcPr>
          <w:p w14:paraId="46A4436C" w14:textId="07B8F7BC" w:rsidR="00767084" w:rsidRPr="000F7F85" w:rsidRDefault="00767084" w:rsidP="003E417F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Prowadzenie działalności gospodarczej w projektach częściowo nieobjętych zasadami pomocy publicznej – </w:t>
            </w:r>
            <w:r w:rsidRPr="000F7F85">
              <w:rPr>
                <w:rFonts w:ascii="Arial" w:hAnsi="Arial" w:cs="Arial"/>
                <w:bCs/>
                <w:color w:val="11306E"/>
                <w:sz w:val="24"/>
                <w:szCs w:val="24"/>
              </w:rPr>
              <w:t>mechanizm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monitorowania i wycofania</w:t>
            </w:r>
          </w:p>
        </w:tc>
      </w:tr>
      <w:tr w:rsidR="00767084" w:rsidRPr="000F7F85" w14:paraId="587ED423" w14:textId="77777777" w:rsidTr="004908B0">
        <w:trPr>
          <w:trHeight w:val="1032"/>
        </w:trPr>
        <w:tc>
          <w:tcPr>
            <w:tcW w:w="9356" w:type="dxa"/>
            <w:gridSpan w:val="2"/>
          </w:tcPr>
          <w:p w14:paraId="7AF1C6A2" w14:textId="77777777" w:rsidR="00767084" w:rsidRPr="000F7F85" w:rsidRDefault="00767084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przedsięwzięcie dotyczy projektu obejmującego sw</w:t>
            </w:r>
            <w:r w:rsidR="001163D5" w:rsidRPr="000F7F85">
              <w:rPr>
                <w:rFonts w:ascii="Arial" w:hAnsi="Arial" w:cs="Arial"/>
                <w:color w:val="11306E"/>
                <w:sz w:val="24"/>
                <w:szCs w:val="24"/>
              </w:rPr>
              <w:t>oi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m zakresem wytworzenie lub zakup infrastruktury?</w:t>
            </w:r>
          </w:p>
          <w:p w14:paraId="285E4085" w14:textId="77777777" w:rsidR="00767084" w:rsidRPr="000F7F85" w:rsidRDefault="00767084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42DDF7F9" w14:textId="77777777" w:rsidR="00767084" w:rsidRPr="000F7F85" w:rsidRDefault="00767084" w:rsidP="003E417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908B0" w:rsidRPr="000F7F85" w14:paraId="6FCE6E51" w14:textId="77777777" w:rsidTr="000D7753">
        <w:trPr>
          <w:trHeight w:val="1032"/>
        </w:trPr>
        <w:tc>
          <w:tcPr>
            <w:tcW w:w="9356" w:type="dxa"/>
            <w:gridSpan w:val="2"/>
          </w:tcPr>
          <w:p w14:paraId="149D23E6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zamierza</w:t>
            </w:r>
            <w:r w:rsidR="001163D5" w:rsidRPr="000F7F85">
              <w:rPr>
                <w:rFonts w:ascii="Arial" w:hAnsi="Arial" w:cs="Arial"/>
                <w:color w:val="11306E"/>
                <w:sz w:val="24"/>
                <w:szCs w:val="24"/>
              </w:rPr>
              <w:t>sz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prowadzić pomocniczą działalność gospodarczą na wytworzonej infrastrukturze?</w:t>
            </w:r>
          </w:p>
          <w:p w14:paraId="6B76F895" w14:textId="77777777" w:rsidR="004908B0" w:rsidRPr="000F7F85" w:rsidRDefault="004908B0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4E2B57A7" w14:textId="77777777" w:rsidR="004908B0" w:rsidRPr="000F7F85" w:rsidRDefault="004908B0" w:rsidP="003E417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908B0" w:rsidRPr="000F7F85" w14:paraId="7567D131" w14:textId="77777777" w:rsidTr="00ED2CC2">
        <w:trPr>
          <w:trHeight w:val="652"/>
        </w:trPr>
        <w:tc>
          <w:tcPr>
            <w:tcW w:w="9356" w:type="dxa"/>
            <w:gridSpan w:val="2"/>
          </w:tcPr>
          <w:p w14:paraId="5D6B12A9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Wymień wskaźniki wybrane do monitorowania wydajności infrastruktury.</w:t>
            </w:r>
          </w:p>
          <w:p w14:paraId="6FB7B356" w14:textId="77777777" w:rsidR="004908B0" w:rsidRPr="000F7F85" w:rsidRDefault="004908B0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0F7F85" w14:paraId="696DFF25" w14:textId="77777777" w:rsidTr="00426703">
        <w:trPr>
          <w:trHeight w:val="726"/>
        </w:trPr>
        <w:tc>
          <w:tcPr>
            <w:tcW w:w="9356" w:type="dxa"/>
            <w:gridSpan w:val="2"/>
          </w:tcPr>
          <w:p w14:paraId="2AD134D2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Opisz zasady stosowania mechanizmu monitorowania.</w:t>
            </w:r>
          </w:p>
          <w:p w14:paraId="36E4250C" w14:textId="77777777" w:rsidR="000F49C0" w:rsidRPr="000F7F85" w:rsidRDefault="000F49C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0F7F85" w14:paraId="47CBF682" w14:textId="77777777" w:rsidTr="00426703">
        <w:trPr>
          <w:trHeight w:val="708"/>
        </w:trPr>
        <w:tc>
          <w:tcPr>
            <w:tcW w:w="9356" w:type="dxa"/>
            <w:gridSpan w:val="2"/>
          </w:tcPr>
          <w:p w14:paraId="3BE21AB7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Wskaż źródła finansowania projektu włączone do mechanizmu monitorowania.</w:t>
            </w:r>
          </w:p>
          <w:p w14:paraId="6C27A403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0F7F85" w14:paraId="352D34B0" w14:textId="77777777" w:rsidTr="00426703">
        <w:trPr>
          <w:trHeight w:val="705"/>
        </w:trPr>
        <w:tc>
          <w:tcPr>
            <w:tcW w:w="9356" w:type="dxa"/>
            <w:gridSpan w:val="2"/>
          </w:tcPr>
          <w:p w14:paraId="76BCB6F5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Określ udział działalności gospodarczej w </w:t>
            </w:r>
            <w:r w:rsidR="001163D5"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swojej 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ogólnej działalności związanej z realizacją projektu.</w:t>
            </w:r>
          </w:p>
          <w:p w14:paraId="40C3DE1F" w14:textId="77777777" w:rsidR="00ED2CC2" w:rsidRPr="000F7F85" w:rsidRDefault="00ED2CC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</w:tbl>
    <w:p w14:paraId="3446E98C" w14:textId="77777777" w:rsidR="001419F6" w:rsidRPr="000F7F85" w:rsidRDefault="001163D5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1F3864" w:themeColor="accent1" w:themeShade="80"/>
        </w:rPr>
      </w:pPr>
      <w:r w:rsidRPr="000F7F85">
        <w:rPr>
          <w:rFonts w:ascii="Arial" w:hAnsi="Arial" w:cs="Arial"/>
          <w:color w:val="1F3864" w:themeColor="accent1" w:themeShade="80"/>
        </w:rPr>
        <w:t xml:space="preserve">zgodność projektu z </w:t>
      </w:r>
      <w:r w:rsidR="000F7521" w:rsidRPr="000F7F85">
        <w:rPr>
          <w:rFonts w:ascii="Arial" w:hAnsi="Arial" w:cs="Arial"/>
          <w:color w:val="1F3864" w:themeColor="accent1" w:themeShade="80"/>
        </w:rPr>
        <w:t xml:space="preserve">WYBRANYMI </w:t>
      </w:r>
      <w:r w:rsidR="005E766A" w:rsidRPr="000F7F85">
        <w:rPr>
          <w:rFonts w:ascii="Arial" w:hAnsi="Arial" w:cs="Arial"/>
          <w:color w:val="1F3864" w:themeColor="accent1" w:themeShade="80"/>
        </w:rPr>
        <w:t>Kryteria</w:t>
      </w:r>
      <w:r w:rsidRPr="000F7F85">
        <w:rPr>
          <w:rFonts w:ascii="Arial" w:hAnsi="Arial" w:cs="Arial"/>
          <w:color w:val="1F3864" w:themeColor="accent1" w:themeShade="80"/>
        </w:rPr>
        <w:t>mi</w:t>
      </w:r>
      <w:r w:rsidR="005E766A" w:rsidRPr="000F7F85">
        <w:rPr>
          <w:rFonts w:ascii="Arial" w:hAnsi="Arial" w:cs="Arial"/>
          <w:color w:val="1F3864" w:themeColor="accent1" w:themeShade="80"/>
        </w:rPr>
        <w:t xml:space="preserve"> oceny</w:t>
      </w:r>
    </w:p>
    <w:p w14:paraId="1F7A6F49" w14:textId="77777777" w:rsidR="00426703" w:rsidRPr="000F7F85" w:rsidRDefault="00426703" w:rsidP="003E417F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0F7F85">
        <w:rPr>
          <w:rFonts w:ascii="Arial" w:hAnsi="Arial" w:cs="Arial"/>
          <w:b/>
          <w:color w:val="1F3864" w:themeColor="accent1" w:themeShade="80"/>
          <w:sz w:val="24"/>
          <w:szCs w:val="24"/>
        </w:rPr>
        <w:t>KRYTERIA DOPUSZCZAJĄCE SPECYFICZNE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9"/>
        <w:gridCol w:w="93"/>
        <w:gridCol w:w="141"/>
        <w:gridCol w:w="128"/>
        <w:gridCol w:w="7149"/>
      </w:tblGrid>
      <w:tr w:rsidR="000F7F85" w:rsidRPr="000F7F85" w14:paraId="0ABEE7EA" w14:textId="77777777" w:rsidTr="00F50945">
        <w:tc>
          <w:tcPr>
            <w:tcW w:w="2391" w:type="dxa"/>
            <w:gridSpan w:val="4"/>
            <w:shd w:val="clear" w:color="auto" w:fill="9CC2E5"/>
            <w:vAlign w:val="center"/>
          </w:tcPr>
          <w:p w14:paraId="370C0BAD" w14:textId="77777777" w:rsidR="0087191D" w:rsidRPr="000F7F85" w:rsidRDefault="0071032C" w:rsidP="003E417F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bookmarkStart w:id="0" w:name="_Hlk149548162"/>
            <w:r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1</w:t>
            </w:r>
            <w:r w:rsidR="00715529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</w:t>
            </w:r>
            <w:r w:rsidR="009D3B41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</w:t>
            </w:r>
            <w:r w:rsidR="0087191D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KRYTERIUM:</w:t>
            </w:r>
          </w:p>
        </w:tc>
        <w:tc>
          <w:tcPr>
            <w:tcW w:w="7149" w:type="dxa"/>
            <w:shd w:val="clear" w:color="auto" w:fill="9CC2E5"/>
            <w:vAlign w:val="center"/>
          </w:tcPr>
          <w:p w14:paraId="6428C29D" w14:textId="77777777" w:rsidR="0087191D" w:rsidRPr="000F7F85" w:rsidRDefault="00CD083D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Kwalifikowalność projektu</w:t>
            </w:r>
          </w:p>
        </w:tc>
      </w:tr>
      <w:tr w:rsidR="000F7F85" w:rsidRPr="000F7F85" w14:paraId="7D8781C6" w14:textId="77777777" w:rsidTr="00703250">
        <w:tc>
          <w:tcPr>
            <w:tcW w:w="9540" w:type="dxa"/>
            <w:gridSpan w:val="5"/>
            <w:shd w:val="clear" w:color="auto" w:fill="auto"/>
          </w:tcPr>
          <w:p w14:paraId="319C06DE" w14:textId="0BC369B2" w:rsidR="0017489D" w:rsidRPr="00683F8B" w:rsidRDefault="0017489D" w:rsidP="0017489D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bookmarkStart w:id="1" w:name="_GoBack"/>
            <w:bookmarkEnd w:id="0"/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</w:t>
            </w:r>
            <w:r w:rsidR="007D0D6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rojekt </w:t>
            </w:r>
            <w:r w:rsidR="00D757F6" w:rsidRPr="002B5E6C">
              <w:rPr>
                <w:rFonts w:ascii="Arial" w:hAnsi="Arial" w:cs="Arial"/>
                <w:color w:val="1F3864" w:themeColor="accent1" w:themeShade="80"/>
                <w:sz w:val="24"/>
              </w:rPr>
              <w:t>nie dotyczy prac utrzymaniowych na rzekach</w:t>
            </w:r>
            <w:r w:rsidR="002B5E6C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i/lub</w:t>
            </w:r>
            <w:r w:rsidR="007D0D62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</w:t>
            </w:r>
            <w:r w:rsidR="00D757F6" w:rsidRPr="002B5E6C">
              <w:rPr>
                <w:rFonts w:ascii="Arial" w:hAnsi="Arial" w:cs="Arial"/>
                <w:color w:val="1F3864" w:themeColor="accent1" w:themeShade="80"/>
                <w:sz w:val="24"/>
              </w:rPr>
              <w:t>nie dotyczy regulacji rzek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. </w:t>
            </w:r>
            <w:r w:rsidRPr="00683F8B">
              <w:rPr>
                <w:rFonts w:ascii="Arial" w:hAnsi="Arial" w:cs="Arial"/>
                <w:color w:val="1F3864"/>
                <w:sz w:val="24"/>
              </w:rPr>
              <w:t>Zaznacz właściwą odpowiedź</w:t>
            </w:r>
            <w:r>
              <w:rPr>
                <w:rFonts w:ascii="Arial" w:hAnsi="Arial" w:cs="Arial"/>
                <w:color w:val="1F3864"/>
                <w:sz w:val="24"/>
              </w:rPr>
              <w:t>:</w:t>
            </w:r>
          </w:p>
          <w:p w14:paraId="6229314F" w14:textId="77777777" w:rsidR="0017489D" w:rsidRPr="002B5E6C" w:rsidRDefault="0017489D" w:rsidP="007D0D62">
            <w:pPr>
              <w:spacing w:after="0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  <w:p w14:paraId="0AC0F0A5" w14:textId="77777777" w:rsidR="0017489D" w:rsidRPr="000F7F85" w:rsidRDefault="0017489D" w:rsidP="0017489D">
            <w:pPr>
              <w:spacing w:after="0" w:line="247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4B650542" w14:textId="050C6A2F" w:rsidR="00922EE7" w:rsidRPr="0017489D" w:rsidRDefault="0017489D" w:rsidP="0017489D">
            <w:pPr>
              <w:spacing w:after="0" w:line="240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E</w:t>
            </w:r>
            <w:bookmarkEnd w:id="1"/>
          </w:p>
        </w:tc>
      </w:tr>
      <w:tr w:rsidR="0017489D" w:rsidRPr="000F7F85" w14:paraId="365E87C5" w14:textId="77777777" w:rsidTr="00703250">
        <w:tc>
          <w:tcPr>
            <w:tcW w:w="9540" w:type="dxa"/>
            <w:gridSpan w:val="5"/>
            <w:shd w:val="clear" w:color="auto" w:fill="auto"/>
          </w:tcPr>
          <w:p w14:paraId="4067F756" w14:textId="64C02C82" w:rsidR="0017489D" w:rsidRPr="00683F8B" w:rsidRDefault="0017489D" w:rsidP="0017489D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Zakres projektu obejmuje </w:t>
            </w:r>
            <w:r w:rsidRPr="00766050">
              <w:rPr>
                <w:rFonts w:ascii="Arial" w:hAnsi="Arial" w:cs="Arial"/>
                <w:color w:val="1F3864" w:themeColor="accent1" w:themeShade="80"/>
                <w:sz w:val="24"/>
              </w:rPr>
              <w:t>budow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>ę</w:t>
            </w:r>
            <w:r w:rsidRPr="00766050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małego retencyjnego zbiornika wodnego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>.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Zaznacz właściwą odpowiedź</w:t>
            </w:r>
            <w:r>
              <w:rPr>
                <w:rFonts w:ascii="Arial" w:hAnsi="Arial" w:cs="Arial"/>
                <w:color w:val="1F3864"/>
                <w:sz w:val="24"/>
              </w:rPr>
              <w:t>:</w:t>
            </w:r>
          </w:p>
          <w:p w14:paraId="612BB288" w14:textId="77777777" w:rsidR="0017489D" w:rsidRPr="002B5E6C" w:rsidRDefault="0017489D" w:rsidP="0017489D">
            <w:pPr>
              <w:spacing w:after="0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  <w:p w14:paraId="646CFF2B" w14:textId="77777777" w:rsidR="0017489D" w:rsidRPr="000F7F85" w:rsidRDefault="0017489D" w:rsidP="0017489D">
            <w:pPr>
              <w:spacing w:after="0" w:line="247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1701AD35" w14:textId="7665CE91" w:rsidR="0017489D" w:rsidRPr="005921D7" w:rsidRDefault="0017489D" w:rsidP="0017489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E</w:t>
            </w:r>
          </w:p>
        </w:tc>
      </w:tr>
      <w:tr w:rsidR="002B5E6C" w:rsidRPr="000F7F85" w14:paraId="61C3FD06" w14:textId="77777777" w:rsidTr="0017489D">
        <w:trPr>
          <w:trHeight w:val="983"/>
        </w:trPr>
        <w:tc>
          <w:tcPr>
            <w:tcW w:w="9540" w:type="dxa"/>
            <w:gridSpan w:val="5"/>
            <w:shd w:val="clear" w:color="auto" w:fill="auto"/>
          </w:tcPr>
          <w:p w14:paraId="6CDFD38F" w14:textId="2C94BFF7" w:rsidR="002B5E6C" w:rsidRPr="0017489D" w:rsidRDefault="00766050" w:rsidP="0017489D">
            <w:pPr>
              <w:numPr>
                <w:ilvl w:val="0"/>
                <w:numId w:val="36"/>
              </w:numPr>
              <w:spacing w:after="0"/>
              <w:ind w:left="0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766050">
              <w:rPr>
                <w:rFonts w:ascii="Arial" w:hAnsi="Arial" w:cs="Arial"/>
                <w:color w:val="1F3864" w:themeColor="accent1" w:themeShade="80"/>
                <w:sz w:val="24"/>
              </w:rPr>
              <w:t xml:space="preserve">Jeżeli </w:t>
            </w:r>
            <w:r w:rsidR="0017489D">
              <w:rPr>
                <w:rFonts w:ascii="Arial" w:hAnsi="Arial" w:cs="Arial"/>
                <w:color w:val="1F3864" w:themeColor="accent1" w:themeShade="80"/>
                <w:sz w:val="24"/>
              </w:rPr>
              <w:t xml:space="preserve">zaznaczyłeś TAK 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wskaż, </w:t>
            </w:r>
            <w:r w:rsidR="002B5E6C" w:rsidRPr="00766050">
              <w:rPr>
                <w:rFonts w:ascii="Arial" w:hAnsi="Arial" w:cs="Arial"/>
                <w:color w:val="1F3864" w:themeColor="accent1" w:themeShade="80"/>
                <w:sz w:val="24"/>
              </w:rPr>
              <w:t xml:space="preserve">czy </w:t>
            </w:r>
            <w:r w:rsidR="0017489D">
              <w:rPr>
                <w:rFonts w:ascii="Arial" w:hAnsi="Arial" w:cs="Arial"/>
                <w:color w:val="1F3864" w:themeColor="accent1" w:themeShade="80"/>
                <w:sz w:val="24"/>
              </w:rPr>
              <w:t>projekt został</w:t>
            </w:r>
            <w:r w:rsidR="002B5E6C" w:rsidRPr="00766050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przygotowany z wykorzystaniem rozwiązań ekosystemowych lub uzasadni</w:t>
            </w:r>
            <w:r w:rsidR="0017489D">
              <w:rPr>
                <w:rFonts w:ascii="Arial" w:hAnsi="Arial" w:cs="Arial"/>
                <w:color w:val="1F3864" w:themeColor="accent1" w:themeShade="80"/>
                <w:sz w:val="24"/>
              </w:rPr>
              <w:t>j</w:t>
            </w:r>
            <w:r w:rsidR="002B5E6C" w:rsidRPr="00766050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brak możliwości </w:t>
            </w:r>
            <w:r w:rsidR="0017489D">
              <w:rPr>
                <w:rFonts w:ascii="Arial" w:hAnsi="Arial" w:cs="Arial"/>
                <w:color w:val="1F3864" w:themeColor="accent1" w:themeShade="80"/>
                <w:sz w:val="24"/>
              </w:rPr>
              <w:t xml:space="preserve">ich </w:t>
            </w:r>
            <w:r w:rsidR="002B5E6C" w:rsidRPr="00766050">
              <w:rPr>
                <w:rFonts w:ascii="Arial" w:hAnsi="Arial" w:cs="Arial"/>
                <w:color w:val="1F3864" w:themeColor="accent1" w:themeShade="80"/>
                <w:sz w:val="24"/>
              </w:rPr>
              <w:t>wykorzystania</w:t>
            </w:r>
            <w:r w:rsidR="0017489D">
              <w:rPr>
                <w:rFonts w:ascii="Arial" w:hAnsi="Arial" w:cs="Arial"/>
                <w:color w:val="1F3864" w:themeColor="accent1" w:themeShade="80"/>
                <w:sz w:val="24"/>
              </w:rPr>
              <w:t xml:space="preserve">. Uzasadnij, że 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>p</w:t>
            </w:r>
            <w:r w:rsidR="002B5E6C" w:rsidRPr="00766050">
              <w:rPr>
                <w:rFonts w:ascii="Arial" w:hAnsi="Arial" w:cs="Arial"/>
                <w:color w:val="1F3864" w:themeColor="accent1" w:themeShade="80"/>
                <w:sz w:val="24"/>
              </w:rPr>
              <w:t>rojekt nie zwiększa zagrożenia w sytuacjach nadzwyczajnych.</w:t>
            </w:r>
          </w:p>
        </w:tc>
      </w:tr>
      <w:tr w:rsidR="002B5E6C" w:rsidRPr="000F7F85" w14:paraId="6E9067FE" w14:textId="77777777" w:rsidTr="006B4C2D">
        <w:trPr>
          <w:trHeight w:val="1423"/>
        </w:trPr>
        <w:tc>
          <w:tcPr>
            <w:tcW w:w="9540" w:type="dxa"/>
            <w:gridSpan w:val="5"/>
            <w:shd w:val="clear" w:color="auto" w:fill="auto"/>
          </w:tcPr>
          <w:p w14:paraId="4FF92B95" w14:textId="77777777" w:rsidR="00766050" w:rsidRPr="000F7F85" w:rsidRDefault="00766050" w:rsidP="00766050">
            <w:pP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lastRenderedPageBreak/>
              <w:t>Pole opisowe.</w:t>
            </w:r>
          </w:p>
          <w:p w14:paraId="7D1D77F8" w14:textId="77777777" w:rsidR="002B5E6C" w:rsidRDefault="002B5E6C" w:rsidP="00CD083D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0F7F85" w:rsidRPr="000F7F85" w14:paraId="695E5593" w14:textId="77777777" w:rsidTr="006B4C2D">
        <w:trPr>
          <w:trHeight w:val="1423"/>
        </w:trPr>
        <w:tc>
          <w:tcPr>
            <w:tcW w:w="9540" w:type="dxa"/>
            <w:gridSpan w:val="5"/>
            <w:shd w:val="clear" w:color="auto" w:fill="auto"/>
          </w:tcPr>
          <w:p w14:paraId="33893636" w14:textId="6FD3DF2E" w:rsidR="006B4C2D" w:rsidDel="000371D2" w:rsidRDefault="00621A88" w:rsidP="00CD083D">
            <w:pPr>
              <w:spacing w:line="276" w:lineRule="auto"/>
              <w:rPr>
                <w:del w:id="2" w:author="Wanda Skorupska" w:date="2023-11-20T13:57:00Z"/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</w:t>
            </w:r>
            <w:r w:rsidRPr="00621A8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yka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ż</w:t>
            </w:r>
            <w:r w:rsidRPr="00621A8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, że wybrany przez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Ciebie</w:t>
            </w:r>
            <w:r w:rsidRPr="00621A8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wariant realizacji projektu reprezentuje najlepsze spośród wszelkich możliwych alternatywnych rozwiązań</w:t>
            </w:r>
            <w:r w:rsidR="005B70AD" w:rsidRPr="000808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pod względem lokalizacyjnym, organizacyjnym i technologicznym</w:t>
            </w:r>
            <w:r w:rsidRPr="000808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</w:t>
            </w:r>
            <w:r w:rsidRPr="00621A8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W tym celu przeprowa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dź</w:t>
            </w:r>
            <w:r w:rsidRPr="00621A8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analizę opcji (rozwiązań alternatywnych). </w:t>
            </w:r>
            <w:r w:rsid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Analiza ma </w:t>
            </w:r>
            <w:r w:rsidR="005B70AD" w:rsidRP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polega</w:t>
            </w:r>
            <w:r w:rsid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ć</w:t>
            </w:r>
            <w:r w:rsidR="005B70AD" w:rsidRP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na porównani</w:t>
            </w:r>
            <w:r w:rsid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</w:t>
            </w:r>
            <w:r w:rsidR="005B70AD" w:rsidRP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i ocen</w:t>
            </w:r>
            <w:r w:rsid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ie</w:t>
            </w:r>
            <w:r w:rsidR="005B70AD" w:rsidRP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możliwych do zastosowania rozwiązań inwestycyjnych </w:t>
            </w:r>
            <w:r w:rsidR="005B70AD" w:rsidRPr="000808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zidentyfikowanych</w:t>
            </w:r>
            <w:r w:rsidR="005B70AD" w:rsidRP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na etapie analizy wykonalności. Celem tej analizy jest wskazanie, które z ww. rozwiązań jest najkorzystniejsze. </w:t>
            </w:r>
          </w:p>
          <w:p w14:paraId="18E37724" w14:textId="37350656" w:rsidR="00B92DD4" w:rsidRPr="000F7F85" w:rsidRDefault="00B92DD4" w:rsidP="00CD083D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C5777C" w:rsidRPr="000F7F85" w14:paraId="01729FC2" w14:textId="77777777" w:rsidTr="00EB1D11">
        <w:trPr>
          <w:trHeight w:val="467"/>
        </w:trPr>
        <w:tc>
          <w:tcPr>
            <w:tcW w:w="9540" w:type="dxa"/>
            <w:gridSpan w:val="5"/>
            <w:shd w:val="clear" w:color="auto" w:fill="auto"/>
          </w:tcPr>
          <w:p w14:paraId="3720D405" w14:textId="1FE9A869" w:rsidR="00C5777C" w:rsidRDefault="00C5777C" w:rsidP="00C5777C">
            <w:pPr>
              <w:spacing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Analiza wariantów pod względem lokalizacyjnym</w:t>
            </w:r>
          </w:p>
        </w:tc>
      </w:tr>
      <w:tr w:rsidR="00A85552" w:rsidRPr="007C49F3" w14:paraId="463C1E74" w14:textId="77777777" w:rsidTr="00080850">
        <w:trPr>
          <w:trHeight w:val="435"/>
        </w:trPr>
        <w:tc>
          <w:tcPr>
            <w:tcW w:w="2122" w:type="dxa"/>
            <w:gridSpan w:val="2"/>
            <w:shd w:val="clear" w:color="auto" w:fill="DEEAF6"/>
            <w:vAlign w:val="center"/>
          </w:tcPr>
          <w:p w14:paraId="7768B689" w14:textId="77777777" w:rsidR="00A85552" w:rsidRPr="00830619" w:rsidRDefault="00A85552" w:rsidP="00080850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1</w:t>
            </w:r>
          </w:p>
        </w:tc>
        <w:tc>
          <w:tcPr>
            <w:tcW w:w="7418" w:type="dxa"/>
            <w:gridSpan w:val="3"/>
            <w:shd w:val="clear" w:color="auto" w:fill="DEEAF6"/>
            <w:vAlign w:val="center"/>
          </w:tcPr>
          <w:p w14:paraId="072F8CE0" w14:textId="77777777" w:rsidR="00A85552" w:rsidRPr="007C49F3" w:rsidRDefault="00A85552" w:rsidP="00080850">
            <w:pPr>
              <w:spacing w:after="0"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n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azwa wariantu)</w:t>
            </w:r>
          </w:p>
        </w:tc>
      </w:tr>
      <w:tr w:rsidR="00A85552" w:rsidRPr="007C49F3" w14:paraId="4CC7EADE" w14:textId="77777777" w:rsidTr="00C5777C">
        <w:trPr>
          <w:trHeight w:val="1090"/>
        </w:trPr>
        <w:tc>
          <w:tcPr>
            <w:tcW w:w="9540" w:type="dxa"/>
            <w:gridSpan w:val="5"/>
            <w:shd w:val="clear" w:color="auto" w:fill="auto"/>
          </w:tcPr>
          <w:p w14:paraId="0B692102" w14:textId="77777777" w:rsidR="00A85552" w:rsidRDefault="00A85552" w:rsidP="00C464C6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1128295F" w14:textId="77777777" w:rsidR="00A85552" w:rsidRPr="007C49F3" w:rsidRDefault="00A85552" w:rsidP="00C464C6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A85552" w:rsidRPr="00830619" w14:paraId="200C87C0" w14:textId="77777777" w:rsidTr="00080850">
        <w:trPr>
          <w:trHeight w:val="315"/>
        </w:trPr>
        <w:tc>
          <w:tcPr>
            <w:tcW w:w="2122" w:type="dxa"/>
            <w:gridSpan w:val="2"/>
            <w:shd w:val="clear" w:color="auto" w:fill="DEEAF6"/>
          </w:tcPr>
          <w:p w14:paraId="2C8A19D2" w14:textId="77777777" w:rsidR="00A85552" w:rsidRPr="00830619" w:rsidRDefault="00A85552" w:rsidP="00080850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2</w:t>
            </w:r>
          </w:p>
        </w:tc>
        <w:tc>
          <w:tcPr>
            <w:tcW w:w="7418" w:type="dxa"/>
            <w:gridSpan w:val="3"/>
            <w:shd w:val="clear" w:color="auto" w:fill="DEEAF6"/>
          </w:tcPr>
          <w:p w14:paraId="490D5897" w14:textId="77777777" w:rsidR="00A85552" w:rsidRPr="00830619" w:rsidRDefault="00A85552" w:rsidP="00080850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(nazwa wariantu)</w:t>
            </w:r>
          </w:p>
        </w:tc>
      </w:tr>
      <w:tr w:rsidR="00A85552" w:rsidRPr="007C49F3" w14:paraId="726FF6B4" w14:textId="77777777" w:rsidTr="00C464C6">
        <w:trPr>
          <w:trHeight w:val="240"/>
        </w:trPr>
        <w:tc>
          <w:tcPr>
            <w:tcW w:w="9540" w:type="dxa"/>
            <w:gridSpan w:val="5"/>
            <w:shd w:val="clear" w:color="auto" w:fill="auto"/>
          </w:tcPr>
          <w:p w14:paraId="1BC0A3FF" w14:textId="77777777" w:rsidR="00A85552" w:rsidRDefault="00A85552" w:rsidP="00C464C6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2F80920E" w14:textId="77777777" w:rsidR="00A85552" w:rsidRPr="007C49F3" w:rsidRDefault="00A85552" w:rsidP="00C464C6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FF2C66" w:rsidRPr="007C49F3" w14:paraId="2D078720" w14:textId="77777777" w:rsidTr="00C5777C">
        <w:trPr>
          <w:trHeight w:val="1291"/>
        </w:trPr>
        <w:tc>
          <w:tcPr>
            <w:tcW w:w="9540" w:type="dxa"/>
            <w:gridSpan w:val="5"/>
            <w:shd w:val="clear" w:color="auto" w:fill="FFFFFF" w:themeFill="background1"/>
          </w:tcPr>
          <w:p w14:paraId="30C5BD9A" w14:textId="088D4BE8" w:rsidR="00FF2C66" w:rsidRPr="007C49F3" w:rsidRDefault="00FF2C66" w:rsidP="00C464C6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FF2C6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Uzasadnij wybór wariantu</w:t>
            </w:r>
          </w:p>
        </w:tc>
      </w:tr>
      <w:tr w:rsidR="00C5777C" w:rsidRPr="007C49F3" w14:paraId="0D59DEEF" w14:textId="77777777" w:rsidTr="00C5777C">
        <w:trPr>
          <w:trHeight w:val="369"/>
        </w:trPr>
        <w:tc>
          <w:tcPr>
            <w:tcW w:w="9540" w:type="dxa"/>
            <w:gridSpan w:val="5"/>
            <w:shd w:val="clear" w:color="auto" w:fill="DEEAF6"/>
            <w:vAlign w:val="center"/>
          </w:tcPr>
          <w:p w14:paraId="111FD5CD" w14:textId="1F478593" w:rsidR="00C5777C" w:rsidRPr="00830619" w:rsidDel="00FF2C66" w:rsidRDefault="00C5777C" w:rsidP="00C5777C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Analiza wariantów pod względem organizacyjnym</w:t>
            </w:r>
          </w:p>
        </w:tc>
      </w:tr>
      <w:tr w:rsidR="00C5777C" w:rsidRPr="007C49F3" w14:paraId="3A9B320F" w14:textId="77777777" w:rsidTr="00C5777C">
        <w:trPr>
          <w:trHeight w:val="341"/>
        </w:trPr>
        <w:tc>
          <w:tcPr>
            <w:tcW w:w="2029" w:type="dxa"/>
            <w:shd w:val="clear" w:color="auto" w:fill="FFFFFF" w:themeFill="background1"/>
            <w:vAlign w:val="center"/>
          </w:tcPr>
          <w:p w14:paraId="397154DA" w14:textId="15DC2AC0" w:rsidR="00C5777C" w:rsidRPr="00830619" w:rsidDel="00FF2C66" w:rsidRDefault="00C5777C" w:rsidP="00C5777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1</w:t>
            </w:r>
          </w:p>
        </w:tc>
        <w:tc>
          <w:tcPr>
            <w:tcW w:w="7511" w:type="dxa"/>
            <w:gridSpan w:val="4"/>
            <w:shd w:val="clear" w:color="auto" w:fill="FFFFFF" w:themeFill="background1"/>
            <w:vAlign w:val="center"/>
          </w:tcPr>
          <w:p w14:paraId="7C1E89D9" w14:textId="0A124E27" w:rsidR="00C5777C" w:rsidRPr="00830619" w:rsidDel="00FF2C66" w:rsidRDefault="00C5777C" w:rsidP="00C5777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(nazwa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 xml:space="preserve"> wariantu)</w:t>
            </w:r>
          </w:p>
        </w:tc>
      </w:tr>
      <w:tr w:rsidR="00C5777C" w:rsidRPr="007C49F3" w14:paraId="1D68DCF5" w14:textId="77777777" w:rsidTr="00C5777C">
        <w:trPr>
          <w:trHeight w:val="1007"/>
        </w:trPr>
        <w:tc>
          <w:tcPr>
            <w:tcW w:w="9540" w:type="dxa"/>
            <w:gridSpan w:val="5"/>
            <w:shd w:val="clear" w:color="auto" w:fill="FFFFFF" w:themeFill="background1"/>
          </w:tcPr>
          <w:p w14:paraId="3A60D321" w14:textId="77777777" w:rsidR="00C5777C" w:rsidRDefault="00C5777C" w:rsidP="00C5777C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6E71C393" w14:textId="77777777" w:rsidR="00C5777C" w:rsidRPr="00830619" w:rsidDel="00FF2C66" w:rsidRDefault="00C5777C" w:rsidP="00C5777C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C5777C" w:rsidRPr="007C49F3" w14:paraId="7B2FCB1B" w14:textId="77777777" w:rsidTr="00C5777C">
        <w:trPr>
          <w:trHeight w:val="132"/>
        </w:trPr>
        <w:tc>
          <w:tcPr>
            <w:tcW w:w="2029" w:type="dxa"/>
            <w:shd w:val="clear" w:color="auto" w:fill="FFFFFF" w:themeFill="background1"/>
          </w:tcPr>
          <w:p w14:paraId="3033DDCA" w14:textId="52055289" w:rsidR="00C5777C" w:rsidRPr="00830619" w:rsidDel="00FF2C66" w:rsidRDefault="00C5777C" w:rsidP="00C5777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2</w:t>
            </w:r>
          </w:p>
        </w:tc>
        <w:tc>
          <w:tcPr>
            <w:tcW w:w="7511" w:type="dxa"/>
            <w:gridSpan w:val="4"/>
            <w:shd w:val="clear" w:color="auto" w:fill="FFFFFF" w:themeFill="background1"/>
          </w:tcPr>
          <w:p w14:paraId="578DEFA7" w14:textId="747299E9" w:rsidR="00C5777C" w:rsidRPr="00830619" w:rsidDel="00FF2C66" w:rsidRDefault="00C5777C" w:rsidP="00C5777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(nazwa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 xml:space="preserve"> wariantu)</w:t>
            </w:r>
          </w:p>
        </w:tc>
      </w:tr>
      <w:tr w:rsidR="00C5777C" w:rsidRPr="007C49F3" w14:paraId="7156F943" w14:textId="77777777" w:rsidTr="00C5777C">
        <w:trPr>
          <w:trHeight w:val="671"/>
        </w:trPr>
        <w:tc>
          <w:tcPr>
            <w:tcW w:w="9540" w:type="dxa"/>
            <w:gridSpan w:val="5"/>
            <w:shd w:val="clear" w:color="auto" w:fill="FFFFFF" w:themeFill="background1"/>
          </w:tcPr>
          <w:p w14:paraId="313C246B" w14:textId="77777777" w:rsidR="00C5777C" w:rsidRDefault="00C5777C" w:rsidP="00C5777C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41A1A580" w14:textId="77777777" w:rsidR="00C5777C" w:rsidRPr="00830619" w:rsidDel="00FF2C66" w:rsidRDefault="00C5777C" w:rsidP="00C5777C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C5777C" w:rsidRPr="007C49F3" w14:paraId="6F9D4BD1" w14:textId="77777777" w:rsidTr="00C5777C">
        <w:trPr>
          <w:trHeight w:val="1007"/>
        </w:trPr>
        <w:tc>
          <w:tcPr>
            <w:tcW w:w="9540" w:type="dxa"/>
            <w:gridSpan w:val="5"/>
            <w:shd w:val="clear" w:color="auto" w:fill="FFFFFF" w:themeFill="background1"/>
          </w:tcPr>
          <w:p w14:paraId="254140DB" w14:textId="0A220718" w:rsidR="00C5777C" w:rsidRDefault="00C5777C" w:rsidP="00C5777C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</w:t>
            </w:r>
            <w:r w:rsidR="005A281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wyb</w:t>
            </w:r>
            <w:r w:rsidR="005A281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ór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wariantu</w:t>
            </w:r>
          </w:p>
          <w:p w14:paraId="1D415D19" w14:textId="77777777" w:rsidR="00C5777C" w:rsidRPr="00830619" w:rsidDel="00FF2C66" w:rsidRDefault="00C5777C" w:rsidP="00C5777C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C5777C" w:rsidRPr="007C49F3" w14:paraId="2D04F465" w14:textId="77777777" w:rsidTr="00C5777C">
        <w:trPr>
          <w:trHeight w:val="530"/>
        </w:trPr>
        <w:tc>
          <w:tcPr>
            <w:tcW w:w="9540" w:type="dxa"/>
            <w:gridSpan w:val="5"/>
            <w:shd w:val="clear" w:color="auto" w:fill="DEEAF6"/>
            <w:vAlign w:val="center"/>
          </w:tcPr>
          <w:p w14:paraId="79221ECF" w14:textId="43A5C84F" w:rsidR="00C5777C" w:rsidRDefault="00C5777C" w:rsidP="00C5777C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Analiza wariantów pod względem technologicznym</w:t>
            </w:r>
          </w:p>
        </w:tc>
      </w:tr>
      <w:tr w:rsidR="00C5777C" w:rsidRPr="007C49F3" w14:paraId="631F4ED5" w14:textId="77777777" w:rsidTr="00C5777C">
        <w:trPr>
          <w:trHeight w:val="409"/>
        </w:trPr>
        <w:tc>
          <w:tcPr>
            <w:tcW w:w="2263" w:type="dxa"/>
            <w:gridSpan w:val="3"/>
            <w:shd w:val="clear" w:color="auto" w:fill="FFFFFF" w:themeFill="background1"/>
            <w:vAlign w:val="center"/>
          </w:tcPr>
          <w:p w14:paraId="35943A18" w14:textId="7424717D" w:rsidR="00C5777C" w:rsidRDefault="00C5777C" w:rsidP="00C5777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1</w:t>
            </w:r>
          </w:p>
        </w:tc>
        <w:tc>
          <w:tcPr>
            <w:tcW w:w="7277" w:type="dxa"/>
            <w:gridSpan w:val="2"/>
            <w:shd w:val="clear" w:color="auto" w:fill="FFFFFF" w:themeFill="background1"/>
            <w:vAlign w:val="center"/>
          </w:tcPr>
          <w:p w14:paraId="2659EE7F" w14:textId="61D73B4A" w:rsidR="00C5777C" w:rsidRDefault="00C5777C" w:rsidP="00C5777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(nazwa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 xml:space="preserve"> wariantu)</w:t>
            </w:r>
          </w:p>
        </w:tc>
      </w:tr>
      <w:tr w:rsidR="00C5777C" w:rsidRPr="007C49F3" w14:paraId="47843073" w14:textId="77777777" w:rsidTr="00C5777C">
        <w:trPr>
          <w:trHeight w:val="1007"/>
        </w:trPr>
        <w:tc>
          <w:tcPr>
            <w:tcW w:w="9540" w:type="dxa"/>
            <w:gridSpan w:val="5"/>
            <w:shd w:val="clear" w:color="auto" w:fill="FFFFFF" w:themeFill="background1"/>
          </w:tcPr>
          <w:p w14:paraId="3522BC66" w14:textId="77777777" w:rsidR="00C5777C" w:rsidRDefault="00C5777C" w:rsidP="00C5777C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lastRenderedPageBreak/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741AE9B1" w14:textId="77777777" w:rsidR="00C5777C" w:rsidRDefault="00C5777C" w:rsidP="00C5777C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C5777C" w:rsidRPr="007C49F3" w14:paraId="66189654" w14:textId="77777777" w:rsidTr="00231870">
        <w:trPr>
          <w:trHeight w:val="465"/>
        </w:trPr>
        <w:tc>
          <w:tcPr>
            <w:tcW w:w="2263" w:type="dxa"/>
            <w:gridSpan w:val="3"/>
            <w:shd w:val="clear" w:color="auto" w:fill="FFFFFF" w:themeFill="background1"/>
          </w:tcPr>
          <w:p w14:paraId="26283770" w14:textId="438D8CF7" w:rsidR="00C5777C" w:rsidRDefault="00C5777C" w:rsidP="00C5777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2</w:t>
            </w:r>
          </w:p>
        </w:tc>
        <w:tc>
          <w:tcPr>
            <w:tcW w:w="7277" w:type="dxa"/>
            <w:gridSpan w:val="2"/>
            <w:shd w:val="clear" w:color="auto" w:fill="FFFFFF" w:themeFill="background1"/>
            <w:vAlign w:val="center"/>
          </w:tcPr>
          <w:p w14:paraId="36FB69DA" w14:textId="22078B86" w:rsidR="00C5777C" w:rsidRDefault="00C5777C" w:rsidP="00C5777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(nazwa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 xml:space="preserve"> wariantu)</w:t>
            </w:r>
          </w:p>
        </w:tc>
      </w:tr>
      <w:tr w:rsidR="00C5777C" w:rsidRPr="007C49F3" w14:paraId="3C793C48" w14:textId="77777777" w:rsidTr="00C5777C">
        <w:trPr>
          <w:trHeight w:val="1007"/>
        </w:trPr>
        <w:tc>
          <w:tcPr>
            <w:tcW w:w="9540" w:type="dxa"/>
            <w:gridSpan w:val="5"/>
            <w:shd w:val="clear" w:color="auto" w:fill="FFFFFF" w:themeFill="background1"/>
          </w:tcPr>
          <w:p w14:paraId="2865BD9E" w14:textId="77777777" w:rsidR="00C5777C" w:rsidRDefault="00C5777C" w:rsidP="00C5777C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3A0066EC" w14:textId="77777777" w:rsidR="00C5777C" w:rsidRDefault="00C5777C" w:rsidP="00C5777C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C5777C" w:rsidRPr="007C49F3" w14:paraId="330340FD" w14:textId="77777777" w:rsidTr="00C5777C">
        <w:trPr>
          <w:trHeight w:val="1007"/>
        </w:trPr>
        <w:tc>
          <w:tcPr>
            <w:tcW w:w="9540" w:type="dxa"/>
            <w:gridSpan w:val="5"/>
            <w:shd w:val="clear" w:color="auto" w:fill="FFFFFF" w:themeFill="background1"/>
          </w:tcPr>
          <w:p w14:paraId="5A424C7F" w14:textId="77777777" w:rsidR="005A2815" w:rsidRDefault="005A2815" w:rsidP="005A2815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Uzasadnij wybór wariantu</w:t>
            </w:r>
          </w:p>
          <w:p w14:paraId="6D74C054" w14:textId="77777777" w:rsidR="00C5777C" w:rsidRDefault="00C5777C" w:rsidP="00C5777C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E96724" w:rsidRPr="000F7F85" w14:paraId="3C0250C1" w14:textId="06204DBB" w:rsidTr="00080850">
        <w:trPr>
          <w:trHeight w:val="640"/>
        </w:trPr>
        <w:tc>
          <w:tcPr>
            <w:tcW w:w="2029" w:type="dxa"/>
            <w:shd w:val="clear" w:color="auto" w:fill="9CC2E5" w:themeFill="accent5" w:themeFillTint="99"/>
            <w:vAlign w:val="center"/>
          </w:tcPr>
          <w:p w14:paraId="3141951D" w14:textId="6CE5E3FC" w:rsidR="00E96724" w:rsidRPr="00D757F6" w:rsidRDefault="00E96724" w:rsidP="00080850">
            <w:pPr>
              <w:pStyle w:val="Akapitzlist"/>
              <w:numPr>
                <w:ilvl w:val="0"/>
                <w:numId w:val="21"/>
              </w:numPr>
              <w:spacing w:after="0" w:line="276" w:lineRule="auto"/>
              <w:ind w:left="306" w:hanging="284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D757F6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KRYTERIUM:</w:t>
            </w:r>
          </w:p>
        </w:tc>
        <w:tc>
          <w:tcPr>
            <w:tcW w:w="7511" w:type="dxa"/>
            <w:gridSpan w:val="4"/>
            <w:shd w:val="clear" w:color="auto" w:fill="9CC2E5" w:themeFill="accent5" w:themeFillTint="99"/>
            <w:vAlign w:val="center"/>
          </w:tcPr>
          <w:p w14:paraId="2052AD2B" w14:textId="7813FD1E" w:rsidR="00E96724" w:rsidRPr="000F7F85" w:rsidRDefault="00F50945" w:rsidP="00080850">
            <w:pPr>
              <w:spacing w:after="0"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F5094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Dokumenty strategiczne dla obszaru małej retencji wodnej</w:t>
            </w:r>
            <w:r w:rsidR="00357D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</w:p>
        </w:tc>
      </w:tr>
      <w:tr w:rsidR="00C00546" w:rsidRPr="000F7F85" w14:paraId="4F00E7F1" w14:textId="77777777" w:rsidTr="004C21D9">
        <w:trPr>
          <w:trHeight w:val="1410"/>
        </w:trPr>
        <w:tc>
          <w:tcPr>
            <w:tcW w:w="9540" w:type="dxa"/>
            <w:gridSpan w:val="5"/>
            <w:shd w:val="clear" w:color="auto" w:fill="auto"/>
          </w:tcPr>
          <w:p w14:paraId="0EAF8F7A" w14:textId="77777777" w:rsidR="0017489D" w:rsidRPr="00080850" w:rsidRDefault="0017489D" w:rsidP="0017489D">
            <w:pPr>
              <w:spacing w:after="0" w:line="240" w:lineRule="auto"/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</w:pPr>
            <w:r w:rsidRPr="00080850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>Projekt jest spójny ze Strategicznym planem adaptacji dla sektorów i obszarów wrażliwych na zmiany klimatu do roku 2020 z perspektywą do roku 2030, rozdz. 3 i 4 dokumentu. Zaznacz właściwą odpowiedź:</w:t>
            </w:r>
          </w:p>
          <w:p w14:paraId="5F76A557" w14:textId="77777777" w:rsidR="00080850" w:rsidRPr="000F7F85" w:rsidRDefault="00080850" w:rsidP="00080850">
            <w:pPr>
              <w:spacing w:after="0" w:line="247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0757D131" w14:textId="65B1D651" w:rsidR="00357DE2" w:rsidRPr="00357DE2" w:rsidRDefault="00080850" w:rsidP="00080850">
            <w:pPr>
              <w:spacing w:after="0" w:line="240" w:lineRule="auto"/>
              <w:rPr>
                <w:rFonts w:ascii="Arial" w:eastAsiaTheme="minorHAnsi" w:hAnsi="Arial" w:cs="Arial"/>
                <w:color w:val="44546A" w:themeColor="text2"/>
                <w:sz w:val="24"/>
                <w:szCs w:val="24"/>
                <w:lang w:eastAsia="en-US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E</w:t>
            </w:r>
          </w:p>
        </w:tc>
      </w:tr>
      <w:tr w:rsidR="004C21D9" w:rsidRPr="000F7F85" w14:paraId="5B5AE3BE" w14:textId="77777777" w:rsidTr="004C21D9">
        <w:trPr>
          <w:trHeight w:val="330"/>
        </w:trPr>
        <w:tc>
          <w:tcPr>
            <w:tcW w:w="9540" w:type="dxa"/>
            <w:gridSpan w:val="5"/>
            <w:shd w:val="clear" w:color="auto" w:fill="auto"/>
          </w:tcPr>
          <w:p w14:paraId="35336AA8" w14:textId="77777777" w:rsidR="004C21D9" w:rsidRPr="00080850" w:rsidRDefault="004C21D9" w:rsidP="004C21D9">
            <w:pPr>
              <w:spacing w:after="0" w:line="240" w:lineRule="auto"/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</w:pPr>
            <w:r w:rsidRPr="00080850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>Jeżeli zaznaczyłeś TAK, wskaż cele i kierunki działań, wymienione w ww. dokumencie, w które wpisuje się projekt.</w:t>
            </w:r>
          </w:p>
          <w:p w14:paraId="23FA7B5A" w14:textId="75228720" w:rsidR="004C21D9" w:rsidRPr="0017489D" w:rsidRDefault="004C21D9" w:rsidP="004C21D9">
            <w:pPr>
              <w:spacing w:after="0" w:line="240" w:lineRule="auto"/>
              <w:rPr>
                <w:rFonts w:ascii="Arial" w:hAnsi="Arial" w:cs="Arial"/>
                <w:color w:val="44546A" w:themeColor="text2"/>
                <w:sz w:val="24"/>
                <w:szCs w:val="24"/>
              </w:rPr>
            </w:pPr>
          </w:p>
        </w:tc>
      </w:tr>
      <w:tr w:rsidR="004C21D9" w:rsidRPr="000F7F85" w14:paraId="7CB10C28" w14:textId="77777777" w:rsidTr="004C21D9">
        <w:trPr>
          <w:trHeight w:val="300"/>
        </w:trPr>
        <w:tc>
          <w:tcPr>
            <w:tcW w:w="9540" w:type="dxa"/>
            <w:gridSpan w:val="5"/>
            <w:shd w:val="clear" w:color="auto" w:fill="auto"/>
          </w:tcPr>
          <w:p w14:paraId="167F0EE4" w14:textId="77777777" w:rsidR="004C21D9" w:rsidRPr="00080850" w:rsidRDefault="004C21D9" w:rsidP="004C21D9">
            <w:pPr>
              <w:spacing w:after="0" w:line="240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080850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  <w:p w14:paraId="33FFF043" w14:textId="6F01C48D" w:rsidR="004C21D9" w:rsidRPr="0017489D" w:rsidRDefault="004C21D9" w:rsidP="004C21D9">
            <w:pPr>
              <w:spacing w:after="0" w:line="240" w:lineRule="auto"/>
              <w:rPr>
                <w:rFonts w:ascii="Arial" w:hAnsi="Arial" w:cs="Arial"/>
                <w:color w:val="44546A" w:themeColor="text2"/>
                <w:sz w:val="24"/>
                <w:szCs w:val="24"/>
              </w:rPr>
            </w:pPr>
          </w:p>
        </w:tc>
      </w:tr>
      <w:tr w:rsidR="004C21D9" w:rsidRPr="000F7F85" w14:paraId="2B3E8F48" w14:textId="77777777" w:rsidTr="004C21D9">
        <w:trPr>
          <w:trHeight w:val="836"/>
        </w:trPr>
        <w:tc>
          <w:tcPr>
            <w:tcW w:w="9540" w:type="dxa"/>
            <w:gridSpan w:val="5"/>
            <w:shd w:val="clear" w:color="auto" w:fill="auto"/>
          </w:tcPr>
          <w:p w14:paraId="5727AFB3" w14:textId="286804AB" w:rsidR="004C21D9" w:rsidRPr="00080850" w:rsidRDefault="004C21D9" w:rsidP="004C21D9">
            <w:pPr>
              <w:spacing w:after="0" w:line="240" w:lineRule="auto"/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</w:pPr>
            <w:r w:rsidRPr="004C21D9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 xml:space="preserve">Projekt jest realizowany zgodnie z </w:t>
            </w:r>
            <w:r w:rsidRPr="00080850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>Dyrektywą 79/409/EWG w sprawie ochrony dzikich ptaków. Zaznacz właściwą odpowiedź:</w:t>
            </w:r>
          </w:p>
          <w:p w14:paraId="3987CD5E" w14:textId="77777777" w:rsidR="004C21D9" w:rsidRPr="0017489D" w:rsidRDefault="004C21D9" w:rsidP="004C21D9">
            <w:pPr>
              <w:spacing w:after="0" w:line="240" w:lineRule="auto"/>
              <w:rPr>
                <w:rFonts w:ascii="Arial" w:hAnsi="Arial" w:cs="Arial"/>
                <w:color w:val="44546A" w:themeColor="text2"/>
                <w:sz w:val="24"/>
                <w:szCs w:val="24"/>
              </w:rPr>
            </w:pPr>
          </w:p>
          <w:p w14:paraId="7277C7DA" w14:textId="77777777" w:rsidR="00080850" w:rsidRPr="000F7F85" w:rsidRDefault="00080850" w:rsidP="00080850">
            <w:pPr>
              <w:spacing w:after="0" w:line="247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05F88CCF" w14:textId="0509470D" w:rsidR="004C21D9" w:rsidRPr="0017489D" w:rsidRDefault="00080850" w:rsidP="00080850">
            <w:pPr>
              <w:spacing w:after="0" w:line="240" w:lineRule="auto"/>
              <w:rPr>
                <w:rFonts w:ascii="Arial" w:hAnsi="Arial" w:cs="Arial"/>
                <w:color w:val="44546A" w:themeColor="text2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E</w:t>
            </w:r>
            <w:r w:rsidRPr="0017489D">
              <w:rPr>
                <w:rFonts w:ascii="Arial" w:hAnsi="Arial" w:cs="Arial"/>
                <w:color w:val="44546A" w:themeColor="text2"/>
                <w:sz w:val="24"/>
                <w:szCs w:val="24"/>
              </w:rPr>
              <w:t xml:space="preserve"> </w:t>
            </w:r>
          </w:p>
        </w:tc>
      </w:tr>
      <w:tr w:rsidR="004C21D9" w:rsidRPr="000F7F85" w14:paraId="62047BF8" w14:textId="77777777" w:rsidTr="004C21D9">
        <w:trPr>
          <w:trHeight w:val="780"/>
        </w:trPr>
        <w:tc>
          <w:tcPr>
            <w:tcW w:w="9540" w:type="dxa"/>
            <w:gridSpan w:val="5"/>
            <w:shd w:val="clear" w:color="auto" w:fill="auto"/>
          </w:tcPr>
          <w:p w14:paraId="523A7B75" w14:textId="237BF288" w:rsidR="004C21D9" w:rsidRPr="004C21D9" w:rsidRDefault="004C21D9" w:rsidP="004C21D9">
            <w:pPr>
              <w:spacing w:after="0" w:line="240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4C21D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Jeżeli zaznaczyłeś TAK uzasadnij w jaki sposób realizacja projektu wpłynie na </w:t>
            </w:r>
            <w:r w:rsidRPr="004C21D9">
              <w:rPr>
                <w:rFonts w:ascii="Arial" w:hAnsi="Arial" w:cs="Arial"/>
                <w:bCs/>
                <w:color w:val="1F3864" w:themeColor="accent1" w:themeShade="80"/>
                <w:sz w:val="24"/>
                <w:szCs w:val="24"/>
              </w:rPr>
              <w:t xml:space="preserve">ochronę populacji gatunków ptaków. </w:t>
            </w:r>
          </w:p>
          <w:p w14:paraId="6ABCA4A0" w14:textId="77777777" w:rsidR="004C21D9" w:rsidRPr="0017489D" w:rsidRDefault="004C21D9" w:rsidP="00357DE2">
            <w:pPr>
              <w:spacing w:after="0" w:line="240" w:lineRule="auto"/>
              <w:rPr>
                <w:rFonts w:ascii="Arial" w:hAnsi="Arial" w:cs="Arial"/>
                <w:color w:val="44546A" w:themeColor="text2"/>
                <w:sz w:val="24"/>
                <w:szCs w:val="24"/>
              </w:rPr>
            </w:pPr>
          </w:p>
        </w:tc>
      </w:tr>
      <w:tr w:rsidR="00E96724" w:rsidRPr="000F7F85" w14:paraId="6B056C0C" w14:textId="77777777" w:rsidTr="00357DE2">
        <w:trPr>
          <w:trHeight w:val="994"/>
        </w:trPr>
        <w:tc>
          <w:tcPr>
            <w:tcW w:w="9540" w:type="dxa"/>
            <w:gridSpan w:val="5"/>
            <w:shd w:val="clear" w:color="auto" w:fill="auto"/>
          </w:tcPr>
          <w:p w14:paraId="4FC59C2E" w14:textId="61B4FE08" w:rsidR="00E96724" w:rsidRPr="002110ED" w:rsidRDefault="00E96724" w:rsidP="004C21D9">
            <w:pPr>
              <w:spacing w:after="0" w:line="240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2110ED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  <w:r w:rsidR="004C21D9" w:rsidRPr="00FB7A45">
              <w:rPr>
                <w:rFonts w:ascii="Arial" w:eastAsiaTheme="minorHAnsi" w:hAnsi="Arial" w:cs="Arial"/>
                <w:color w:val="44546A" w:themeColor="text2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4C21D9" w:rsidRPr="000F7F85" w14:paraId="352250D1" w14:textId="77777777" w:rsidTr="00357DE2">
        <w:trPr>
          <w:trHeight w:val="994"/>
        </w:trPr>
        <w:tc>
          <w:tcPr>
            <w:tcW w:w="9540" w:type="dxa"/>
            <w:gridSpan w:val="5"/>
            <w:shd w:val="clear" w:color="auto" w:fill="auto"/>
          </w:tcPr>
          <w:p w14:paraId="2E015EB8" w14:textId="059B9396" w:rsidR="00E94388" w:rsidRPr="00080850" w:rsidRDefault="004C21D9" w:rsidP="00E94388">
            <w:pPr>
              <w:spacing w:after="0" w:line="240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808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Projekt jest spójny z Planem przeciwdziałania skutkom suszy, rozdz. 4, załącznik 4 do dokumentu.</w:t>
            </w:r>
            <w:r w:rsidR="00E94388" w:rsidRPr="000808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Zaznacz właściwą odpowiedź:</w:t>
            </w:r>
          </w:p>
          <w:p w14:paraId="778273EF" w14:textId="2D98C57B" w:rsidR="004C21D9" w:rsidRPr="00FB7A45" w:rsidRDefault="004C21D9" w:rsidP="004C21D9">
            <w:pPr>
              <w:spacing w:after="0" w:line="240" w:lineRule="auto"/>
              <w:rPr>
                <w:rFonts w:ascii="Arial" w:eastAsiaTheme="minorHAnsi" w:hAnsi="Arial" w:cs="Arial"/>
                <w:color w:val="44546A" w:themeColor="text2"/>
                <w:sz w:val="24"/>
                <w:szCs w:val="24"/>
                <w:lang w:eastAsia="en-US"/>
              </w:rPr>
            </w:pPr>
          </w:p>
          <w:p w14:paraId="4FF765CF" w14:textId="77777777" w:rsidR="00080850" w:rsidRPr="000F7F85" w:rsidRDefault="00080850" w:rsidP="00080850">
            <w:pPr>
              <w:spacing w:after="0" w:line="247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506B0818" w14:textId="47ED3589" w:rsidR="004C21D9" w:rsidRPr="002110ED" w:rsidRDefault="00080850" w:rsidP="00080850">
            <w:pPr>
              <w:spacing w:after="0" w:line="240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E</w:t>
            </w:r>
            <w:r w:rsidRPr="002110ED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 xml:space="preserve"> </w:t>
            </w:r>
          </w:p>
        </w:tc>
      </w:tr>
      <w:tr w:rsidR="00E94388" w:rsidRPr="000F7F85" w14:paraId="3EA09374" w14:textId="77777777" w:rsidTr="00357DE2">
        <w:trPr>
          <w:trHeight w:val="994"/>
        </w:trPr>
        <w:tc>
          <w:tcPr>
            <w:tcW w:w="9540" w:type="dxa"/>
            <w:gridSpan w:val="5"/>
            <w:shd w:val="clear" w:color="auto" w:fill="auto"/>
          </w:tcPr>
          <w:p w14:paraId="1F23E1F7" w14:textId="5E58811B" w:rsidR="00E94388" w:rsidRDefault="00E94388" w:rsidP="00E94388">
            <w:pPr>
              <w:spacing w:after="0" w:line="240" w:lineRule="auto"/>
              <w:rPr>
                <w:rFonts w:ascii="Arial" w:eastAsiaTheme="minorHAnsi" w:hAnsi="Arial" w:cs="Arial"/>
                <w:color w:val="44546A" w:themeColor="text2"/>
                <w:sz w:val="24"/>
                <w:szCs w:val="24"/>
                <w:lang w:eastAsia="en-US"/>
              </w:rPr>
            </w:pPr>
            <w:r w:rsidRPr="000808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Jeżeli zaznaczyłeś TAK, wskaż rodzaj i nazwę działania z Katalogu działań służących przeciwdziałaniu skutkom suszy, z którymi projekt jest spójny. Uzasadnij odpowiedź.</w:t>
            </w:r>
            <w:r>
              <w:rPr>
                <w:rFonts w:ascii="Arial" w:eastAsiaTheme="minorHAnsi" w:hAnsi="Arial" w:cs="Arial"/>
                <w:color w:val="44546A" w:themeColor="text2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E94388" w:rsidRPr="000F7F85" w14:paraId="00F3D457" w14:textId="77777777" w:rsidTr="00357DE2">
        <w:trPr>
          <w:trHeight w:val="994"/>
        </w:trPr>
        <w:tc>
          <w:tcPr>
            <w:tcW w:w="9540" w:type="dxa"/>
            <w:gridSpan w:val="5"/>
            <w:shd w:val="clear" w:color="auto" w:fill="auto"/>
          </w:tcPr>
          <w:p w14:paraId="2106122C" w14:textId="1FAF8970" w:rsidR="00E94388" w:rsidRPr="00E94388" w:rsidRDefault="00E94388" w:rsidP="00E94388">
            <w:pPr>
              <w:spacing w:after="0" w:line="240" w:lineRule="auto"/>
              <w:rPr>
                <w:rFonts w:ascii="Arial" w:eastAsiaTheme="minorHAnsi" w:hAnsi="Arial" w:cs="Arial"/>
                <w:i/>
                <w:color w:val="44546A" w:themeColor="text2"/>
                <w:sz w:val="24"/>
                <w:szCs w:val="24"/>
                <w:lang w:eastAsia="en-US"/>
              </w:rPr>
            </w:pPr>
            <w:r w:rsidRPr="00080850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</w:tc>
      </w:tr>
      <w:tr w:rsidR="00FF16A5" w:rsidRPr="00AF7B84" w14:paraId="5CAB7FD4" w14:textId="77777777" w:rsidTr="00F50945">
        <w:tc>
          <w:tcPr>
            <w:tcW w:w="2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FE8063A" w14:textId="42903198" w:rsidR="00FF16A5" w:rsidRPr="00FF16A5" w:rsidRDefault="00A85552" w:rsidP="00FF16A5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bookmarkStart w:id="3" w:name="_Hlk149557522"/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3</w:t>
            </w:r>
            <w:r w:rsidR="00FF16A5" w:rsidRPr="00FF16A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343D769" w14:textId="77777777" w:rsidR="00FF16A5" w:rsidRPr="00FF16A5" w:rsidRDefault="00FF16A5" w:rsidP="000D07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F16A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Odporność infrastruktury na zmiany klimatu</w:t>
            </w:r>
          </w:p>
        </w:tc>
      </w:tr>
      <w:bookmarkEnd w:id="3"/>
      <w:tr w:rsidR="00FF16A5" w:rsidRPr="00456B08" w14:paraId="740899EC" w14:textId="77777777" w:rsidTr="000D07E2">
        <w:trPr>
          <w:trHeight w:val="558"/>
        </w:trPr>
        <w:tc>
          <w:tcPr>
            <w:tcW w:w="9540" w:type="dxa"/>
            <w:gridSpan w:val="5"/>
            <w:shd w:val="clear" w:color="auto" w:fill="auto"/>
          </w:tcPr>
          <w:p w14:paraId="3A53DA0F" w14:textId="4AE52A3E" w:rsidR="00FF16A5" w:rsidRPr="00456B08" w:rsidRDefault="00FF16A5" w:rsidP="000D07E2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 xml:space="preserve">Dla inwestycji w infrastrukturę, której przewidywana trwałość wynosi co najmniej 5 lat,  zapewniono uodpornienie na zmiany klimatu. </w:t>
            </w:r>
            <w:r w:rsidR="00357DE2">
              <w:rPr>
                <w:rFonts w:ascii="Arial" w:hAnsi="Arial" w:cs="Arial"/>
                <w:color w:val="11306E"/>
                <w:sz w:val="24"/>
                <w:szCs w:val="24"/>
              </w:rPr>
              <w:t>J</w:t>
            </w:r>
            <w:r w:rsidR="00357DE2" w:rsidRPr="00357DE2">
              <w:rPr>
                <w:rFonts w:ascii="Arial" w:hAnsi="Arial" w:cs="Arial"/>
                <w:color w:val="11306E"/>
                <w:sz w:val="24"/>
                <w:szCs w:val="24"/>
              </w:rPr>
              <w:t>eśli w ramach projektu nie planuje się inwestycji w infrastrukturę, której okres użytkowania o trwałości wynosi co najmniej 5 lat</w:t>
            </w:r>
            <w:r w:rsidR="00357DE2">
              <w:rPr>
                <w:rFonts w:ascii="Arial" w:hAnsi="Arial" w:cs="Arial"/>
                <w:color w:val="11306E"/>
                <w:sz w:val="24"/>
                <w:szCs w:val="24"/>
              </w:rPr>
              <w:t xml:space="preserve"> zaznacz „NIE DOTYCZY”</w:t>
            </w:r>
            <w:r w:rsidR="00357DE2" w:rsidRPr="00357DE2">
              <w:rPr>
                <w:rFonts w:ascii="Arial" w:hAnsi="Arial" w:cs="Arial"/>
                <w:color w:val="11306E"/>
                <w:sz w:val="24"/>
                <w:szCs w:val="24"/>
              </w:rPr>
              <w:t>.</w:t>
            </w:r>
            <w:r w:rsidR="00E94388"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>Zaznacz właściwą odpowiedź:</w:t>
            </w:r>
          </w:p>
          <w:p w14:paraId="3DE14D76" w14:textId="77777777" w:rsidR="00FF16A5" w:rsidRPr="00456B08" w:rsidRDefault="00FF16A5" w:rsidP="000D07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76583CF" w14:textId="3A8DFE39" w:rsidR="00FF16A5" w:rsidRDefault="00FF16A5" w:rsidP="000D07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  <w:p w14:paraId="6E7F7181" w14:textId="2C03C92E" w:rsidR="00357DE2" w:rsidRDefault="00357DE2" w:rsidP="00357D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 DOTYCZY</w:t>
            </w:r>
          </w:p>
          <w:p w14:paraId="5C7E4ACE" w14:textId="7875DFE5" w:rsidR="00FF16A5" w:rsidRPr="00456B08" w:rsidRDefault="00FF16A5" w:rsidP="000D07E2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FF16A5" w:rsidRPr="00456B08" w14:paraId="23437F5E" w14:textId="77777777" w:rsidTr="000D07E2">
        <w:trPr>
          <w:trHeight w:val="558"/>
        </w:trPr>
        <w:tc>
          <w:tcPr>
            <w:tcW w:w="9540" w:type="dxa"/>
            <w:gridSpan w:val="5"/>
            <w:shd w:val="clear" w:color="auto" w:fill="auto"/>
          </w:tcPr>
          <w:p w14:paraId="3FFB7D97" w14:textId="77777777" w:rsidR="00357DE2" w:rsidRDefault="00FF16A5" w:rsidP="000D07E2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F16A5">
              <w:rPr>
                <w:rFonts w:ascii="Arial" w:hAnsi="Arial" w:cs="Arial"/>
                <w:color w:val="11306E"/>
                <w:sz w:val="24"/>
                <w:szCs w:val="24"/>
              </w:rPr>
              <w:t>Jeżeli zaznaczyłeś</w:t>
            </w:r>
            <w:r w:rsidR="00357DE2">
              <w:rPr>
                <w:rFonts w:ascii="Arial" w:hAnsi="Arial" w:cs="Arial"/>
                <w:color w:val="11306E"/>
                <w:sz w:val="24"/>
                <w:szCs w:val="24"/>
              </w:rPr>
              <w:t>:</w:t>
            </w:r>
          </w:p>
          <w:p w14:paraId="67683198" w14:textId="105DD4B3" w:rsidR="00357DE2" w:rsidRPr="00456B08" w:rsidRDefault="00357DE2" w:rsidP="000D07E2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- </w:t>
            </w:r>
            <w:r w:rsidR="00FF16A5" w:rsidRPr="00FF16A5">
              <w:rPr>
                <w:rFonts w:ascii="Arial" w:hAnsi="Arial" w:cs="Arial"/>
                <w:color w:val="11306E"/>
                <w:sz w:val="24"/>
                <w:szCs w:val="24"/>
              </w:rPr>
              <w:t>TAK, opisz przyjęte w projekcie rozwiązania, materiały, działania, które zapewniają trwałość i odporność infrastruktury na ryzyko zmian klimatu. Opis informacji na temat weryfikacji pod względem wpływu na klimat musi być zgodny z metodyką wynikającą z Wytycznych Komisji Europejskiej: ZAWIADOMIENIE KOMISJI Wytyczne techniczne dotyczące weryfikacji infrastruktury pod względem wpływu na klimat  w latach 2021–2027 (2021/C 373/01). Opis informacji powinien stanowić sumaryczne wnioski, potwierdzające, że badano infrastrukturę pod kątem różnych aspektów z Zawiadomienia.</w:t>
            </w:r>
          </w:p>
        </w:tc>
      </w:tr>
      <w:tr w:rsidR="00FF16A5" w:rsidRPr="00456B08" w14:paraId="18B378BC" w14:textId="77777777" w:rsidTr="000D07E2">
        <w:trPr>
          <w:trHeight w:val="558"/>
        </w:trPr>
        <w:tc>
          <w:tcPr>
            <w:tcW w:w="9540" w:type="dxa"/>
            <w:gridSpan w:val="5"/>
            <w:shd w:val="clear" w:color="auto" w:fill="auto"/>
          </w:tcPr>
          <w:p w14:paraId="7577BE5D" w14:textId="77777777" w:rsidR="00FF16A5" w:rsidRDefault="00FF16A5" w:rsidP="000D07E2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FF16A5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  <w:p w14:paraId="37C19665" w14:textId="7AA05F5F" w:rsidR="005C7106" w:rsidRPr="00FF16A5" w:rsidRDefault="005C7106" w:rsidP="000D07E2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</w:tbl>
    <w:p w14:paraId="4A4B0ACE" w14:textId="3BEA544E" w:rsidR="00853F7D" w:rsidRDefault="00853F7D" w:rsidP="003E417F">
      <w:pPr>
        <w:spacing w:line="276" w:lineRule="auto"/>
        <w:rPr>
          <w:rFonts w:ascii="Arial" w:hAnsi="Arial" w:cs="Arial"/>
          <w:color w:val="1F3864" w:themeColor="accent1" w:themeShade="80"/>
          <w:sz w:val="24"/>
          <w:szCs w:val="24"/>
        </w:rPr>
      </w:pPr>
    </w:p>
    <w:sectPr w:rsidR="00853F7D" w:rsidSect="00745EFE">
      <w:pgSz w:w="12246" w:h="17178"/>
      <w:pgMar w:top="1440" w:right="1440" w:bottom="1106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B198AB" w14:textId="77777777" w:rsidR="001107B2" w:rsidRDefault="001107B2" w:rsidP="00E4298B">
      <w:pPr>
        <w:spacing w:after="0" w:line="240" w:lineRule="auto"/>
      </w:pPr>
      <w:r>
        <w:separator/>
      </w:r>
    </w:p>
  </w:endnote>
  <w:endnote w:type="continuationSeparator" w:id="0">
    <w:p w14:paraId="32DAE43F" w14:textId="77777777" w:rsidR="001107B2" w:rsidRDefault="001107B2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01F705" w14:textId="77777777" w:rsidR="001107B2" w:rsidRDefault="001107B2" w:rsidP="00E4298B">
      <w:pPr>
        <w:spacing w:after="0" w:line="240" w:lineRule="auto"/>
      </w:pPr>
      <w:r>
        <w:separator/>
      </w:r>
    </w:p>
  </w:footnote>
  <w:footnote w:type="continuationSeparator" w:id="0">
    <w:p w14:paraId="26CC0A85" w14:textId="77777777" w:rsidR="001107B2" w:rsidRDefault="001107B2" w:rsidP="00E4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 w15:restartNumberingAfterBreak="0">
    <w:nsid w:val="03160822"/>
    <w:multiLevelType w:val="hybridMultilevel"/>
    <w:tmpl w:val="70CEF9A6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C7FA3"/>
    <w:multiLevelType w:val="hybridMultilevel"/>
    <w:tmpl w:val="EC2E5A9C"/>
    <w:lvl w:ilvl="0" w:tplc="9134E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9E24C7"/>
    <w:multiLevelType w:val="hybridMultilevel"/>
    <w:tmpl w:val="242889B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C4460"/>
    <w:multiLevelType w:val="hybridMultilevel"/>
    <w:tmpl w:val="E97CE2D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056051"/>
    <w:multiLevelType w:val="hybridMultilevel"/>
    <w:tmpl w:val="BD38C7E4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2F6789"/>
    <w:multiLevelType w:val="hybridMultilevel"/>
    <w:tmpl w:val="74D210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9" w15:restartNumberingAfterBreak="0">
    <w:nsid w:val="25C936C2"/>
    <w:multiLevelType w:val="hybridMultilevel"/>
    <w:tmpl w:val="B9245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C3E16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1" w15:restartNumberingAfterBreak="0">
    <w:nsid w:val="2C296263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AE6269"/>
    <w:multiLevelType w:val="hybridMultilevel"/>
    <w:tmpl w:val="67D49172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5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FC143A"/>
    <w:multiLevelType w:val="hybridMultilevel"/>
    <w:tmpl w:val="3BF6D43C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634012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9D917F9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23" w15:restartNumberingAfterBreak="0">
    <w:nsid w:val="63AF0513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0C43AC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2D4575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CE6426"/>
    <w:multiLevelType w:val="hybridMultilevel"/>
    <w:tmpl w:val="D00E227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A1B50F4"/>
    <w:multiLevelType w:val="hybridMultilevel"/>
    <w:tmpl w:val="C1404730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0F313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E706A"/>
    <w:multiLevelType w:val="hybridMultilevel"/>
    <w:tmpl w:val="BFD87070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A9640F"/>
    <w:multiLevelType w:val="hybridMultilevel"/>
    <w:tmpl w:val="9978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D04C9A"/>
    <w:multiLevelType w:val="hybridMultilevel"/>
    <w:tmpl w:val="EF18FCA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4" w15:restartNumberingAfterBreak="0">
    <w:nsid w:val="75DF4D60"/>
    <w:multiLevelType w:val="hybridMultilevel"/>
    <w:tmpl w:val="49D62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E07F42"/>
    <w:multiLevelType w:val="hybridMultilevel"/>
    <w:tmpl w:val="D8C6B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4934AE"/>
    <w:multiLevelType w:val="hybridMultilevel"/>
    <w:tmpl w:val="6EE0E6B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38" w15:restartNumberingAfterBreak="0">
    <w:nsid w:val="7DE749C5"/>
    <w:multiLevelType w:val="hybridMultilevel"/>
    <w:tmpl w:val="D528E6C4"/>
    <w:lvl w:ilvl="0" w:tplc="AD34474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30"/>
  </w:num>
  <w:num w:numId="4">
    <w:abstractNumId w:val="6"/>
  </w:num>
  <w:num w:numId="5">
    <w:abstractNumId w:val="15"/>
  </w:num>
  <w:num w:numId="6">
    <w:abstractNumId w:val="19"/>
  </w:num>
  <w:num w:numId="7">
    <w:abstractNumId w:val="26"/>
  </w:num>
  <w:num w:numId="8">
    <w:abstractNumId w:val="11"/>
  </w:num>
  <w:num w:numId="9">
    <w:abstractNumId w:val="20"/>
  </w:num>
  <w:num w:numId="10">
    <w:abstractNumId w:val="37"/>
  </w:num>
  <w:num w:numId="11">
    <w:abstractNumId w:val="14"/>
  </w:num>
  <w:num w:numId="12">
    <w:abstractNumId w:val="0"/>
  </w:num>
  <w:num w:numId="13">
    <w:abstractNumId w:val="35"/>
  </w:num>
  <w:num w:numId="14">
    <w:abstractNumId w:val="25"/>
  </w:num>
  <w:num w:numId="15">
    <w:abstractNumId w:val="33"/>
  </w:num>
  <w:num w:numId="16">
    <w:abstractNumId w:val="21"/>
  </w:num>
  <w:num w:numId="17">
    <w:abstractNumId w:val="18"/>
  </w:num>
  <w:num w:numId="18">
    <w:abstractNumId w:val="17"/>
  </w:num>
  <w:num w:numId="19">
    <w:abstractNumId w:val="24"/>
  </w:num>
  <w:num w:numId="20">
    <w:abstractNumId w:val="1"/>
  </w:num>
  <w:num w:numId="21">
    <w:abstractNumId w:val="38"/>
  </w:num>
  <w:num w:numId="22">
    <w:abstractNumId w:val="29"/>
  </w:num>
  <w:num w:numId="23">
    <w:abstractNumId w:val="23"/>
  </w:num>
  <w:num w:numId="24">
    <w:abstractNumId w:val="12"/>
  </w:num>
  <w:num w:numId="25">
    <w:abstractNumId w:val="10"/>
  </w:num>
  <w:num w:numId="26">
    <w:abstractNumId w:val="27"/>
  </w:num>
  <w:num w:numId="27">
    <w:abstractNumId w:val="22"/>
  </w:num>
  <w:num w:numId="28">
    <w:abstractNumId w:val="5"/>
  </w:num>
  <w:num w:numId="29">
    <w:abstractNumId w:val="3"/>
  </w:num>
  <w:num w:numId="30">
    <w:abstractNumId w:val="13"/>
  </w:num>
  <w:num w:numId="31">
    <w:abstractNumId w:val="9"/>
  </w:num>
  <w:num w:numId="32">
    <w:abstractNumId w:val="34"/>
  </w:num>
  <w:num w:numId="33">
    <w:abstractNumId w:val="7"/>
  </w:num>
  <w:num w:numId="34">
    <w:abstractNumId w:val="32"/>
  </w:num>
  <w:num w:numId="35">
    <w:abstractNumId w:val="4"/>
  </w:num>
  <w:num w:numId="36">
    <w:abstractNumId w:val="28"/>
  </w:num>
  <w:num w:numId="37">
    <w:abstractNumId w:val="36"/>
  </w:num>
  <w:num w:numId="38">
    <w:abstractNumId w:val="2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064BB"/>
    <w:rsid w:val="00013E3C"/>
    <w:rsid w:val="00020EC2"/>
    <w:rsid w:val="000371D2"/>
    <w:rsid w:val="000431A5"/>
    <w:rsid w:val="0004585D"/>
    <w:rsid w:val="00050BB8"/>
    <w:rsid w:val="00054033"/>
    <w:rsid w:val="00055163"/>
    <w:rsid w:val="000612C1"/>
    <w:rsid w:val="00066789"/>
    <w:rsid w:val="00080850"/>
    <w:rsid w:val="00086E48"/>
    <w:rsid w:val="00090AC6"/>
    <w:rsid w:val="0009160E"/>
    <w:rsid w:val="000A3C9C"/>
    <w:rsid w:val="000A48FA"/>
    <w:rsid w:val="000A6B5F"/>
    <w:rsid w:val="000B5DAF"/>
    <w:rsid w:val="000D7753"/>
    <w:rsid w:val="000D7FE4"/>
    <w:rsid w:val="000E4428"/>
    <w:rsid w:val="000F4773"/>
    <w:rsid w:val="000F49C0"/>
    <w:rsid w:val="000F7521"/>
    <w:rsid w:val="000F7F85"/>
    <w:rsid w:val="00100A4E"/>
    <w:rsid w:val="001107B2"/>
    <w:rsid w:val="001163D5"/>
    <w:rsid w:val="001205C7"/>
    <w:rsid w:val="00127BAB"/>
    <w:rsid w:val="00130497"/>
    <w:rsid w:val="001313DC"/>
    <w:rsid w:val="001347D7"/>
    <w:rsid w:val="001419F6"/>
    <w:rsid w:val="00143946"/>
    <w:rsid w:val="00165876"/>
    <w:rsid w:val="0017489D"/>
    <w:rsid w:val="001827DF"/>
    <w:rsid w:val="00187A01"/>
    <w:rsid w:val="00196550"/>
    <w:rsid w:val="001A645B"/>
    <w:rsid w:val="001B7469"/>
    <w:rsid w:val="001B7A6E"/>
    <w:rsid w:val="001C0938"/>
    <w:rsid w:val="001C4E55"/>
    <w:rsid w:val="001C6A66"/>
    <w:rsid w:val="001C6F11"/>
    <w:rsid w:val="001C7035"/>
    <w:rsid w:val="001D03CA"/>
    <w:rsid w:val="001D06BE"/>
    <w:rsid w:val="001D4B97"/>
    <w:rsid w:val="001E4B1A"/>
    <w:rsid w:val="001F23C1"/>
    <w:rsid w:val="001F62BA"/>
    <w:rsid w:val="00200ADA"/>
    <w:rsid w:val="00201C43"/>
    <w:rsid w:val="002023D6"/>
    <w:rsid w:val="002110ED"/>
    <w:rsid w:val="00223353"/>
    <w:rsid w:val="00224259"/>
    <w:rsid w:val="00226EC3"/>
    <w:rsid w:val="00233607"/>
    <w:rsid w:val="0024635A"/>
    <w:rsid w:val="002537D3"/>
    <w:rsid w:val="00257EB7"/>
    <w:rsid w:val="00262187"/>
    <w:rsid w:val="00282E56"/>
    <w:rsid w:val="002830E3"/>
    <w:rsid w:val="00295175"/>
    <w:rsid w:val="00297606"/>
    <w:rsid w:val="002A1B2D"/>
    <w:rsid w:val="002A30BF"/>
    <w:rsid w:val="002A4593"/>
    <w:rsid w:val="002B0E15"/>
    <w:rsid w:val="002B381A"/>
    <w:rsid w:val="002B5E6C"/>
    <w:rsid w:val="002F528E"/>
    <w:rsid w:val="00303417"/>
    <w:rsid w:val="00304963"/>
    <w:rsid w:val="00315BF4"/>
    <w:rsid w:val="003229CE"/>
    <w:rsid w:val="00330BA3"/>
    <w:rsid w:val="00343B5E"/>
    <w:rsid w:val="00353173"/>
    <w:rsid w:val="0035589C"/>
    <w:rsid w:val="00357DE2"/>
    <w:rsid w:val="003603C5"/>
    <w:rsid w:val="00362A9E"/>
    <w:rsid w:val="003817C1"/>
    <w:rsid w:val="00383C2B"/>
    <w:rsid w:val="00387EFC"/>
    <w:rsid w:val="003B6FE0"/>
    <w:rsid w:val="003C216C"/>
    <w:rsid w:val="003E2A42"/>
    <w:rsid w:val="003E417F"/>
    <w:rsid w:val="003E4C54"/>
    <w:rsid w:val="003F7425"/>
    <w:rsid w:val="00423BEA"/>
    <w:rsid w:val="00424263"/>
    <w:rsid w:val="00426703"/>
    <w:rsid w:val="0042693D"/>
    <w:rsid w:val="00430C0D"/>
    <w:rsid w:val="004351D1"/>
    <w:rsid w:val="004459D4"/>
    <w:rsid w:val="00452FE5"/>
    <w:rsid w:val="00456B08"/>
    <w:rsid w:val="00465678"/>
    <w:rsid w:val="00467846"/>
    <w:rsid w:val="0047328C"/>
    <w:rsid w:val="004905D0"/>
    <w:rsid w:val="004908B0"/>
    <w:rsid w:val="004948D9"/>
    <w:rsid w:val="00497C1D"/>
    <w:rsid w:val="004A2AC8"/>
    <w:rsid w:val="004A47CC"/>
    <w:rsid w:val="004C21D9"/>
    <w:rsid w:val="004D6364"/>
    <w:rsid w:val="004E2A85"/>
    <w:rsid w:val="004E55BD"/>
    <w:rsid w:val="004F2000"/>
    <w:rsid w:val="0050136D"/>
    <w:rsid w:val="00501CD6"/>
    <w:rsid w:val="00506A90"/>
    <w:rsid w:val="0051269B"/>
    <w:rsid w:val="00522750"/>
    <w:rsid w:val="00527C53"/>
    <w:rsid w:val="005349FA"/>
    <w:rsid w:val="00547035"/>
    <w:rsid w:val="00561727"/>
    <w:rsid w:val="00581D7B"/>
    <w:rsid w:val="005921D7"/>
    <w:rsid w:val="005936B8"/>
    <w:rsid w:val="00597143"/>
    <w:rsid w:val="005978BB"/>
    <w:rsid w:val="005A2815"/>
    <w:rsid w:val="005B150C"/>
    <w:rsid w:val="005B25C5"/>
    <w:rsid w:val="005B4F16"/>
    <w:rsid w:val="005B70AD"/>
    <w:rsid w:val="005C5885"/>
    <w:rsid w:val="005C7106"/>
    <w:rsid w:val="005D2844"/>
    <w:rsid w:val="005E766A"/>
    <w:rsid w:val="005E7672"/>
    <w:rsid w:val="00612BF3"/>
    <w:rsid w:val="00621A88"/>
    <w:rsid w:val="006241F7"/>
    <w:rsid w:val="00627233"/>
    <w:rsid w:val="006843E8"/>
    <w:rsid w:val="00684C72"/>
    <w:rsid w:val="006927CE"/>
    <w:rsid w:val="00696592"/>
    <w:rsid w:val="006A3768"/>
    <w:rsid w:val="006A4E0C"/>
    <w:rsid w:val="006A51DC"/>
    <w:rsid w:val="006B0F67"/>
    <w:rsid w:val="006B4C2D"/>
    <w:rsid w:val="006B6BB5"/>
    <w:rsid w:val="006C6B0B"/>
    <w:rsid w:val="006D5391"/>
    <w:rsid w:val="006F0C4B"/>
    <w:rsid w:val="006F6FD5"/>
    <w:rsid w:val="007002F1"/>
    <w:rsid w:val="00703250"/>
    <w:rsid w:val="007047DB"/>
    <w:rsid w:val="0071032C"/>
    <w:rsid w:val="00715529"/>
    <w:rsid w:val="00721B87"/>
    <w:rsid w:val="00730F0C"/>
    <w:rsid w:val="00733D9B"/>
    <w:rsid w:val="00736B91"/>
    <w:rsid w:val="00742156"/>
    <w:rsid w:val="00745EFE"/>
    <w:rsid w:val="0074745D"/>
    <w:rsid w:val="0075053D"/>
    <w:rsid w:val="00757D55"/>
    <w:rsid w:val="00766050"/>
    <w:rsid w:val="00767084"/>
    <w:rsid w:val="007824C9"/>
    <w:rsid w:val="0078455F"/>
    <w:rsid w:val="00785162"/>
    <w:rsid w:val="00786323"/>
    <w:rsid w:val="007B0EAA"/>
    <w:rsid w:val="007D0D62"/>
    <w:rsid w:val="007E4597"/>
    <w:rsid w:val="007E7449"/>
    <w:rsid w:val="007F6088"/>
    <w:rsid w:val="008030BD"/>
    <w:rsid w:val="00814E98"/>
    <w:rsid w:val="0081507D"/>
    <w:rsid w:val="00821C9E"/>
    <w:rsid w:val="008230E6"/>
    <w:rsid w:val="008301A1"/>
    <w:rsid w:val="00832749"/>
    <w:rsid w:val="00833144"/>
    <w:rsid w:val="008420E0"/>
    <w:rsid w:val="008515CD"/>
    <w:rsid w:val="00853F7D"/>
    <w:rsid w:val="00866E06"/>
    <w:rsid w:val="0087191D"/>
    <w:rsid w:val="00897D30"/>
    <w:rsid w:val="008B0097"/>
    <w:rsid w:val="008B04D7"/>
    <w:rsid w:val="008D51FB"/>
    <w:rsid w:val="008E584A"/>
    <w:rsid w:val="008E6874"/>
    <w:rsid w:val="008F1DB6"/>
    <w:rsid w:val="00922EE7"/>
    <w:rsid w:val="00924ED0"/>
    <w:rsid w:val="00935BC0"/>
    <w:rsid w:val="00944EF4"/>
    <w:rsid w:val="0095064B"/>
    <w:rsid w:val="0096060E"/>
    <w:rsid w:val="00962414"/>
    <w:rsid w:val="009659C9"/>
    <w:rsid w:val="00973524"/>
    <w:rsid w:val="00992DF0"/>
    <w:rsid w:val="0099722E"/>
    <w:rsid w:val="009B3CD2"/>
    <w:rsid w:val="009C1912"/>
    <w:rsid w:val="009C2384"/>
    <w:rsid w:val="009D3B41"/>
    <w:rsid w:val="009F2CEA"/>
    <w:rsid w:val="009F639A"/>
    <w:rsid w:val="00A110D8"/>
    <w:rsid w:val="00A15EDD"/>
    <w:rsid w:val="00A21D14"/>
    <w:rsid w:val="00A32447"/>
    <w:rsid w:val="00A35A8D"/>
    <w:rsid w:val="00A70EE7"/>
    <w:rsid w:val="00A74450"/>
    <w:rsid w:val="00A77B4F"/>
    <w:rsid w:val="00A80006"/>
    <w:rsid w:val="00A808ED"/>
    <w:rsid w:val="00A81410"/>
    <w:rsid w:val="00A85552"/>
    <w:rsid w:val="00A932B2"/>
    <w:rsid w:val="00AB04BD"/>
    <w:rsid w:val="00AC7079"/>
    <w:rsid w:val="00AD0084"/>
    <w:rsid w:val="00AD2ABB"/>
    <w:rsid w:val="00AD69AE"/>
    <w:rsid w:val="00AD7F90"/>
    <w:rsid w:val="00AD7FB3"/>
    <w:rsid w:val="00AE4A9E"/>
    <w:rsid w:val="00AE52E7"/>
    <w:rsid w:val="00AE604B"/>
    <w:rsid w:val="00AF0A5B"/>
    <w:rsid w:val="00AF57CE"/>
    <w:rsid w:val="00AF7B84"/>
    <w:rsid w:val="00B02361"/>
    <w:rsid w:val="00B04D01"/>
    <w:rsid w:val="00B106A5"/>
    <w:rsid w:val="00B265FB"/>
    <w:rsid w:val="00B3592F"/>
    <w:rsid w:val="00B522F2"/>
    <w:rsid w:val="00B5415D"/>
    <w:rsid w:val="00B64FC1"/>
    <w:rsid w:val="00B70EA3"/>
    <w:rsid w:val="00B723B4"/>
    <w:rsid w:val="00B834EB"/>
    <w:rsid w:val="00B879E6"/>
    <w:rsid w:val="00B92DD4"/>
    <w:rsid w:val="00B936F9"/>
    <w:rsid w:val="00BB7636"/>
    <w:rsid w:val="00BD5E4A"/>
    <w:rsid w:val="00BD7442"/>
    <w:rsid w:val="00BE01EC"/>
    <w:rsid w:val="00BF3399"/>
    <w:rsid w:val="00BF5C99"/>
    <w:rsid w:val="00BF682B"/>
    <w:rsid w:val="00BF6933"/>
    <w:rsid w:val="00C00546"/>
    <w:rsid w:val="00C018CE"/>
    <w:rsid w:val="00C02392"/>
    <w:rsid w:val="00C05C08"/>
    <w:rsid w:val="00C108D3"/>
    <w:rsid w:val="00C2362F"/>
    <w:rsid w:val="00C322C7"/>
    <w:rsid w:val="00C34777"/>
    <w:rsid w:val="00C42967"/>
    <w:rsid w:val="00C53678"/>
    <w:rsid w:val="00C5777C"/>
    <w:rsid w:val="00C63B28"/>
    <w:rsid w:val="00C72B45"/>
    <w:rsid w:val="00C72FDE"/>
    <w:rsid w:val="00C81B25"/>
    <w:rsid w:val="00C87A9E"/>
    <w:rsid w:val="00CC53E5"/>
    <w:rsid w:val="00CD083D"/>
    <w:rsid w:val="00CD0F62"/>
    <w:rsid w:val="00CD5A20"/>
    <w:rsid w:val="00CE74C5"/>
    <w:rsid w:val="00D0074B"/>
    <w:rsid w:val="00D3038D"/>
    <w:rsid w:val="00D3351D"/>
    <w:rsid w:val="00D34100"/>
    <w:rsid w:val="00D35400"/>
    <w:rsid w:val="00D4315E"/>
    <w:rsid w:val="00D54187"/>
    <w:rsid w:val="00D65362"/>
    <w:rsid w:val="00D67A91"/>
    <w:rsid w:val="00D757F6"/>
    <w:rsid w:val="00D77119"/>
    <w:rsid w:val="00D850A0"/>
    <w:rsid w:val="00D9612A"/>
    <w:rsid w:val="00DA30A7"/>
    <w:rsid w:val="00DD05AD"/>
    <w:rsid w:val="00DD4B75"/>
    <w:rsid w:val="00DD681D"/>
    <w:rsid w:val="00DE1E6B"/>
    <w:rsid w:val="00DF169C"/>
    <w:rsid w:val="00DF399F"/>
    <w:rsid w:val="00E003EC"/>
    <w:rsid w:val="00E10089"/>
    <w:rsid w:val="00E148CA"/>
    <w:rsid w:val="00E22069"/>
    <w:rsid w:val="00E2765C"/>
    <w:rsid w:val="00E34A3C"/>
    <w:rsid w:val="00E3654F"/>
    <w:rsid w:val="00E4298B"/>
    <w:rsid w:val="00E4635B"/>
    <w:rsid w:val="00E5000F"/>
    <w:rsid w:val="00E51B94"/>
    <w:rsid w:val="00E5298A"/>
    <w:rsid w:val="00E575A2"/>
    <w:rsid w:val="00E57809"/>
    <w:rsid w:val="00E604A4"/>
    <w:rsid w:val="00E639F2"/>
    <w:rsid w:val="00E769CA"/>
    <w:rsid w:val="00E8267F"/>
    <w:rsid w:val="00E840ED"/>
    <w:rsid w:val="00E93DE5"/>
    <w:rsid w:val="00E94388"/>
    <w:rsid w:val="00E96724"/>
    <w:rsid w:val="00E9762A"/>
    <w:rsid w:val="00EA1E50"/>
    <w:rsid w:val="00EA30F0"/>
    <w:rsid w:val="00EA73CF"/>
    <w:rsid w:val="00EB1D11"/>
    <w:rsid w:val="00EB2467"/>
    <w:rsid w:val="00EC2949"/>
    <w:rsid w:val="00ED2CC2"/>
    <w:rsid w:val="00ED74D0"/>
    <w:rsid w:val="00EE2D3C"/>
    <w:rsid w:val="00EE5C79"/>
    <w:rsid w:val="00EF3A2D"/>
    <w:rsid w:val="00F06F15"/>
    <w:rsid w:val="00F07290"/>
    <w:rsid w:val="00F12684"/>
    <w:rsid w:val="00F169BE"/>
    <w:rsid w:val="00F17ACE"/>
    <w:rsid w:val="00F30CFE"/>
    <w:rsid w:val="00F4179C"/>
    <w:rsid w:val="00F45715"/>
    <w:rsid w:val="00F50945"/>
    <w:rsid w:val="00F573F1"/>
    <w:rsid w:val="00F676F4"/>
    <w:rsid w:val="00F70F38"/>
    <w:rsid w:val="00F82874"/>
    <w:rsid w:val="00F87EC8"/>
    <w:rsid w:val="00F90127"/>
    <w:rsid w:val="00F943A5"/>
    <w:rsid w:val="00F95BA8"/>
    <w:rsid w:val="00FB7A45"/>
    <w:rsid w:val="00FC72A0"/>
    <w:rsid w:val="00FD2DB7"/>
    <w:rsid w:val="00FE70C2"/>
    <w:rsid w:val="00FF16A5"/>
    <w:rsid w:val="00FF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5A157A"/>
  <w15:docId w15:val="{FF449ED7-8937-431F-B026-AAE15540D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150C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Wykres,Akapit z listą1,EPL lista punktowana z wyrózneniem,A_wyliczenie,K-P_odwolanie,Akapit z listą5,maz_wyliczenie,opis dzialania,L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Wykres Znak,Akapit z listą1 Znak,EPL lista punktowana z wyrózneniem Znak,A_wyliczenie Znak,K-P_odwolanie Znak,Akapit z listą5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88623-8A43-4C45-A941-18EF92631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1265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8844</CharactersWithSpaces>
  <SharedDoc>false</SharedDoc>
  <HLinks>
    <vt:vector size="6" baseType="variant">
      <vt:variant>
        <vt:i4>8060979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https://www.gov.pl/web/infrastruktura/przyjeto-program-inwestycyjny-w-zakresie-poprawy-jakosci-i-ograniczenia-strat-wody-przeznaczonej-do-spozycia-przez-ludzi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Agnieszka Zielińska-Maciąg</cp:lastModifiedBy>
  <cp:revision>3</cp:revision>
  <cp:lastPrinted>2023-11-02T13:59:00Z</cp:lastPrinted>
  <dcterms:created xsi:type="dcterms:W3CDTF">2023-11-21T08:51:00Z</dcterms:created>
  <dcterms:modified xsi:type="dcterms:W3CDTF">2023-11-21T12:27:00Z</dcterms:modified>
</cp:coreProperties>
</file>